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8D0FE" w14:textId="2F2814AC" w:rsidR="006B04F8" w:rsidRPr="00DB09EE" w:rsidRDefault="006B04F8" w:rsidP="00DB09EE">
      <w:pPr>
        <w:pStyle w:val="Guide2Heading"/>
        <w:pBdr>
          <w:bottom w:val="single" w:sz="12" w:space="1" w:color="0070C0"/>
        </w:pBdr>
        <w:rPr>
          <w:rFonts w:ascii="Minion Pro" w:eastAsia="Century Gothic" w:hAnsi="Minion Pro"/>
          <w:b w:val="0"/>
          <w:sz w:val="32"/>
        </w:rPr>
      </w:pPr>
      <w:bookmarkStart w:id="0" w:name="_Hlk13043240"/>
      <w:bookmarkEnd w:id="0"/>
      <w:r w:rsidRPr="00DB09EE">
        <w:rPr>
          <w:rFonts w:ascii="Minion Pro" w:hAnsi="Minion Pro"/>
          <w:b w:val="0"/>
          <w:noProof/>
          <w:sz w:val="32"/>
        </w:rPr>
        <w:drawing>
          <wp:anchor distT="0" distB="0" distL="114300" distR="114300" simplePos="0" relativeHeight="251649536" behindDoc="0" locked="0" layoutInCell="1" allowOverlap="1" wp14:anchorId="7EBF4B99" wp14:editId="0BC419FB">
            <wp:simplePos x="0" y="0"/>
            <wp:positionH relativeFrom="margin">
              <wp:posOffset>-85090</wp:posOffset>
            </wp:positionH>
            <wp:positionV relativeFrom="margin">
              <wp:posOffset>-133692</wp:posOffset>
            </wp:positionV>
            <wp:extent cx="765175" cy="765175"/>
            <wp:effectExtent l="0" t="0" r="0" b="0"/>
            <wp:wrapSquare wrapText="bothSides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76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09EE">
        <w:rPr>
          <w:rFonts w:ascii="Minion Pro" w:eastAsia="Century Gothic" w:hAnsi="Minion Pro"/>
          <w:b w:val="0"/>
          <w:sz w:val="32"/>
        </w:rPr>
        <w:t xml:space="preserve">Instructions for Completing the </w:t>
      </w:r>
      <w:r w:rsidR="00F77163" w:rsidRPr="00DB09EE">
        <w:rPr>
          <w:rFonts w:ascii="Minion Pro" w:eastAsia="Century Gothic" w:hAnsi="Minion Pro"/>
          <w:b w:val="0"/>
          <w:sz w:val="32"/>
        </w:rPr>
        <w:t xml:space="preserve">Pre-formatted </w:t>
      </w:r>
      <w:r w:rsidRPr="00DB09EE">
        <w:rPr>
          <w:rFonts w:ascii="Minion Pro" w:eastAsia="Century Gothic" w:hAnsi="Minion Pro"/>
          <w:b w:val="0"/>
          <w:sz w:val="32"/>
        </w:rPr>
        <w:t>Excel Spreadsheet to Disclose S</w:t>
      </w:r>
      <w:r w:rsidR="009746EC">
        <w:rPr>
          <w:rFonts w:ascii="Minion Pro" w:eastAsia="Century Gothic" w:hAnsi="Minion Pro"/>
          <w:b w:val="0"/>
          <w:sz w:val="32"/>
        </w:rPr>
        <w:t>ource of Funding</w:t>
      </w:r>
      <w:r w:rsidRPr="00DB09EE">
        <w:rPr>
          <w:rFonts w:ascii="Minion Pro" w:eastAsia="Century Gothic" w:hAnsi="Minion Pro"/>
          <w:b w:val="0"/>
          <w:sz w:val="32"/>
        </w:rPr>
        <w:t xml:space="preserve"> Information </w:t>
      </w:r>
    </w:p>
    <w:p w14:paraId="5BB6831A" w14:textId="77777777" w:rsidR="006B04F8" w:rsidRDefault="006B04F8" w:rsidP="006B04F8">
      <w:pPr>
        <w:spacing w:line="20" w:lineRule="atLeast"/>
        <w:ind w:left="108"/>
        <w:rPr>
          <w:rFonts w:ascii="Cambria" w:eastAsia="Cambria" w:hAnsi="Cambria" w:cs="Cambria"/>
          <w:sz w:val="2"/>
          <w:szCs w:val="2"/>
        </w:rPr>
      </w:pPr>
    </w:p>
    <w:p w14:paraId="229ACB2B" w14:textId="048AF4E3" w:rsidR="00FF6971" w:rsidRDefault="00FF6971" w:rsidP="00E05E34">
      <w:pPr>
        <w:pStyle w:val="BodyText"/>
        <w:spacing w:before="120"/>
        <w:ind w:right="144"/>
        <w:rPr>
          <w:spacing w:val="-1"/>
        </w:rPr>
      </w:pPr>
      <w:r w:rsidRPr="00552730">
        <w:rPr>
          <w:i/>
          <w:spacing w:val="-1"/>
        </w:rPr>
        <w:t>Online</w:t>
      </w:r>
      <w:r>
        <w:rPr>
          <w:spacing w:val="-1"/>
        </w:rPr>
        <w:t xml:space="preserve"> </w:t>
      </w:r>
      <w:r w:rsidR="00BF41A1">
        <w:rPr>
          <w:spacing w:val="-1"/>
        </w:rPr>
        <w:t xml:space="preserve">Filers </w:t>
      </w:r>
      <w:r>
        <w:rPr>
          <w:spacing w:val="-1"/>
        </w:rPr>
        <w:t xml:space="preserve">who meet the Expenditure Threshold and are required to </w:t>
      </w:r>
      <w:r w:rsidR="00BF41A1">
        <w:rPr>
          <w:spacing w:val="-1"/>
        </w:rPr>
        <w:t xml:space="preserve">disclose Source of Funding </w:t>
      </w:r>
      <w:r w:rsidR="009746EC">
        <w:rPr>
          <w:spacing w:val="-1"/>
        </w:rPr>
        <w:t xml:space="preserve">(“SoF”) </w:t>
      </w:r>
      <w:r w:rsidR="00BF41A1">
        <w:rPr>
          <w:spacing w:val="-1"/>
        </w:rPr>
        <w:t xml:space="preserve">information </w:t>
      </w:r>
      <w:r w:rsidR="00AA556C">
        <w:rPr>
          <w:spacing w:val="-1"/>
        </w:rPr>
        <w:t>must</w:t>
      </w:r>
      <w:r>
        <w:rPr>
          <w:spacing w:val="-1"/>
        </w:rPr>
        <w:t xml:space="preserve"> </w:t>
      </w:r>
      <w:r w:rsidR="00BF41A1">
        <w:rPr>
          <w:spacing w:val="-1"/>
        </w:rPr>
        <w:t>either</w:t>
      </w:r>
      <w:r>
        <w:rPr>
          <w:spacing w:val="-1"/>
        </w:rPr>
        <w:t>:</w:t>
      </w:r>
    </w:p>
    <w:p w14:paraId="30C32691" w14:textId="64734782" w:rsidR="00FF6971" w:rsidRDefault="00FF6971" w:rsidP="00FF6971">
      <w:pPr>
        <w:pStyle w:val="BodyText"/>
        <w:numPr>
          <w:ilvl w:val="0"/>
          <w:numId w:val="24"/>
        </w:numPr>
        <w:ind w:right="142"/>
        <w:rPr>
          <w:spacing w:val="-1"/>
        </w:rPr>
      </w:pPr>
      <w:r>
        <w:rPr>
          <w:spacing w:val="-1"/>
        </w:rPr>
        <w:t>Utiliz</w:t>
      </w:r>
      <w:r w:rsidR="00AA556C">
        <w:rPr>
          <w:spacing w:val="-1"/>
        </w:rPr>
        <w:t>e</w:t>
      </w:r>
      <w:r>
        <w:rPr>
          <w:spacing w:val="-1"/>
        </w:rPr>
        <w:t xml:space="preserve"> JCOPE’s online Lobbying Application (“LA”)</w:t>
      </w:r>
      <w:r w:rsidR="00AA556C">
        <w:rPr>
          <w:spacing w:val="-1"/>
        </w:rPr>
        <w:t xml:space="preserve"> to data-enter each Source individually; or</w:t>
      </w:r>
    </w:p>
    <w:p w14:paraId="6FC967B2" w14:textId="7D84CF87" w:rsidR="00FF6971" w:rsidRPr="00F324B5" w:rsidRDefault="00FF6971" w:rsidP="00FF6971">
      <w:pPr>
        <w:pStyle w:val="BodyText"/>
        <w:numPr>
          <w:ilvl w:val="0"/>
          <w:numId w:val="24"/>
        </w:numPr>
        <w:ind w:right="142"/>
      </w:pPr>
      <w:r>
        <w:rPr>
          <w:spacing w:val="-1"/>
        </w:rPr>
        <w:t>Complet</w:t>
      </w:r>
      <w:r w:rsidR="00AA556C">
        <w:rPr>
          <w:spacing w:val="-1"/>
        </w:rPr>
        <w:t xml:space="preserve">e </w:t>
      </w:r>
      <w:r>
        <w:rPr>
          <w:spacing w:val="-1"/>
        </w:rPr>
        <w:t xml:space="preserve">and upload </w:t>
      </w:r>
      <w:r w:rsidR="00BF41A1">
        <w:rPr>
          <w:spacing w:val="-1"/>
        </w:rPr>
        <w:t>t</w:t>
      </w:r>
      <w:r w:rsidR="001046F4">
        <w:rPr>
          <w:spacing w:val="-1"/>
        </w:rPr>
        <w:t xml:space="preserve">he pre-formatted Excel Spreadsheet </w:t>
      </w:r>
      <w:r w:rsidR="00BF41A1">
        <w:rPr>
          <w:spacing w:val="-1"/>
        </w:rPr>
        <w:t xml:space="preserve">provided by JCOPE.  </w:t>
      </w:r>
    </w:p>
    <w:p w14:paraId="2821D5DE" w14:textId="7901FA8A" w:rsidR="00FF6971" w:rsidRDefault="00FF6971" w:rsidP="00AA556C">
      <w:pPr>
        <w:pStyle w:val="BodyText"/>
        <w:spacing w:before="0"/>
        <w:ind w:right="144"/>
      </w:pPr>
    </w:p>
    <w:p w14:paraId="5BF57997" w14:textId="2D6BF02F" w:rsidR="00E64336" w:rsidRDefault="00E64336" w:rsidP="00AA556C">
      <w:pPr>
        <w:pStyle w:val="BodyText"/>
        <w:ind w:left="720" w:right="142"/>
      </w:pPr>
      <w:r w:rsidRPr="00106FCF">
        <w:rPr>
          <w:b/>
          <w:color w:val="F79646" w:themeColor="accent6"/>
        </w:rPr>
        <w:t>PLEASE NOTE:</w:t>
      </w:r>
      <w:r>
        <w:t xml:space="preserve">  If any other type of digital source file is used, the JCOPE Lobbying Application (‘LA’) will automatically reject the submission</w:t>
      </w:r>
    </w:p>
    <w:p w14:paraId="72C1741B" w14:textId="77777777" w:rsidR="00E64336" w:rsidRPr="00F324B5" w:rsidRDefault="00E64336" w:rsidP="00AA556C">
      <w:pPr>
        <w:pStyle w:val="BodyText"/>
        <w:spacing w:before="0"/>
        <w:ind w:right="144"/>
      </w:pPr>
    </w:p>
    <w:p w14:paraId="20086BA0" w14:textId="4339A6A9" w:rsidR="00F324B5" w:rsidRDefault="00C93699" w:rsidP="00C93699">
      <w:pPr>
        <w:pStyle w:val="BodyText"/>
        <w:ind w:right="142"/>
        <w:rPr>
          <w:spacing w:val="-1"/>
        </w:rPr>
      </w:pPr>
      <w:r w:rsidRPr="00AA556C">
        <w:rPr>
          <w:i/>
          <w:spacing w:val="-1"/>
        </w:rPr>
        <w:t>Paper</w:t>
      </w:r>
      <w:r>
        <w:rPr>
          <w:spacing w:val="-1"/>
        </w:rPr>
        <w:t xml:space="preserve"> </w:t>
      </w:r>
      <w:r w:rsidR="00FF6971">
        <w:rPr>
          <w:spacing w:val="-1"/>
        </w:rPr>
        <w:t>F</w:t>
      </w:r>
      <w:r w:rsidR="00BF41A1">
        <w:rPr>
          <w:spacing w:val="-1"/>
        </w:rPr>
        <w:t xml:space="preserve">ilers </w:t>
      </w:r>
      <w:r>
        <w:rPr>
          <w:spacing w:val="-1"/>
        </w:rPr>
        <w:t>who meet the Expenditure Threshold and are required to disclose Source of Funding information</w:t>
      </w:r>
      <w:r w:rsidR="00F324B5">
        <w:rPr>
          <w:spacing w:val="-1"/>
        </w:rPr>
        <w:t xml:space="preserve"> </w:t>
      </w:r>
      <w:r w:rsidR="007B2085">
        <w:rPr>
          <w:spacing w:val="-1"/>
        </w:rPr>
        <w:t xml:space="preserve">must </w:t>
      </w:r>
      <w:r w:rsidR="00BF41A1">
        <w:rPr>
          <w:spacing w:val="-1"/>
        </w:rPr>
        <w:t xml:space="preserve">utilize </w:t>
      </w:r>
      <w:r w:rsidR="001046F4">
        <w:rPr>
          <w:spacing w:val="-1"/>
        </w:rPr>
        <w:t xml:space="preserve">the </w:t>
      </w:r>
      <w:r w:rsidR="009746EC">
        <w:rPr>
          <w:spacing w:val="-1"/>
        </w:rPr>
        <w:t xml:space="preserve">pre-formatted </w:t>
      </w:r>
      <w:r w:rsidR="00BF41A1">
        <w:rPr>
          <w:spacing w:val="-1"/>
        </w:rPr>
        <w:t>Excel Spreadsheet</w:t>
      </w:r>
      <w:r>
        <w:rPr>
          <w:spacing w:val="-1"/>
        </w:rPr>
        <w:t xml:space="preserve">.  The completed, original spreadsheet </w:t>
      </w:r>
      <w:r w:rsidR="007B2085" w:rsidRPr="00BF41A1">
        <w:rPr>
          <w:b/>
          <w:spacing w:val="-1"/>
        </w:rPr>
        <w:t>MUST</w:t>
      </w:r>
      <w:r w:rsidR="007B2085">
        <w:rPr>
          <w:spacing w:val="-1"/>
        </w:rPr>
        <w:t xml:space="preserve"> </w:t>
      </w:r>
      <w:r>
        <w:rPr>
          <w:spacing w:val="-1"/>
        </w:rPr>
        <w:t xml:space="preserve">be emailed to </w:t>
      </w:r>
      <w:r w:rsidR="00F324B5">
        <w:rPr>
          <w:spacing w:val="-1"/>
        </w:rPr>
        <w:t xml:space="preserve">JCOPE at </w:t>
      </w:r>
      <w:hyperlink r:id="rId8" w:history="1">
        <w:r w:rsidR="00F324B5" w:rsidRPr="006F1FF8">
          <w:rPr>
            <w:rStyle w:val="Hyperlink"/>
            <w:spacing w:val="-1"/>
          </w:rPr>
          <w:t>CSA@jcope.ny.gov</w:t>
        </w:r>
      </w:hyperlink>
      <w:r>
        <w:rPr>
          <w:spacing w:val="-1"/>
        </w:rPr>
        <w:t xml:space="preserve">; and should </w:t>
      </w:r>
      <w:r w:rsidR="00F324B5">
        <w:rPr>
          <w:spacing w:val="-1"/>
        </w:rPr>
        <w:t>include your contact information and the name of the Beneficial Client to avoid filing delays.</w:t>
      </w:r>
    </w:p>
    <w:p w14:paraId="3DD0DE80" w14:textId="77777777" w:rsidR="00106FCF" w:rsidRDefault="00106FCF" w:rsidP="006B04F8">
      <w:pPr>
        <w:pStyle w:val="BodyText"/>
        <w:ind w:right="142"/>
      </w:pPr>
    </w:p>
    <w:p w14:paraId="10F49FA8" w14:textId="605B015E" w:rsidR="006B04F8" w:rsidRPr="007F76E4" w:rsidRDefault="00106FCF" w:rsidP="00106FCF">
      <w:pPr>
        <w:pStyle w:val="BodyText"/>
        <w:ind w:left="720" w:right="142"/>
        <w:rPr>
          <w:b/>
          <w:spacing w:val="-1"/>
        </w:rPr>
      </w:pPr>
      <w:r w:rsidRPr="00106FCF">
        <w:rPr>
          <w:b/>
          <w:color w:val="F79646" w:themeColor="accent6"/>
        </w:rPr>
        <w:t>PLEASE NOTE:</w:t>
      </w:r>
      <w:r>
        <w:t xml:space="preserve">  </w:t>
      </w:r>
      <w:r w:rsidR="006374F5">
        <w:t>Only the original digital source file will be accepted</w:t>
      </w:r>
      <w:r w:rsidR="00DD7744">
        <w:t xml:space="preserve"> by JCOPE via email</w:t>
      </w:r>
      <w:r w:rsidR="009746EC">
        <w:t>.</w:t>
      </w:r>
      <w:r w:rsidR="00E64336">
        <w:t xml:space="preserve"> </w:t>
      </w:r>
      <w:r w:rsidR="006374F5">
        <w:t xml:space="preserve"> </w:t>
      </w:r>
      <w:r w:rsidR="009746EC">
        <w:t>F</w:t>
      </w:r>
      <w:r w:rsidR="006374F5">
        <w:t xml:space="preserve">ilers may NOT submit a PDF or </w:t>
      </w:r>
      <w:r w:rsidR="001D177D">
        <w:t xml:space="preserve">any </w:t>
      </w:r>
      <w:r w:rsidR="006374F5">
        <w:t>other hard</w:t>
      </w:r>
      <w:r w:rsidR="001D177D">
        <w:t>-</w:t>
      </w:r>
      <w:r w:rsidR="006374F5">
        <w:t xml:space="preserve">copy </w:t>
      </w:r>
      <w:r w:rsidR="005C7B65">
        <w:t xml:space="preserve">version </w:t>
      </w:r>
      <w:r w:rsidR="006374F5">
        <w:t xml:space="preserve">of the data.  </w:t>
      </w:r>
      <w:r w:rsidR="007F76E4" w:rsidRPr="007F76E4">
        <w:rPr>
          <w:b/>
        </w:rPr>
        <w:t xml:space="preserve">DO NOT use the </w:t>
      </w:r>
      <w:r w:rsidR="00E64336">
        <w:rPr>
          <w:b/>
        </w:rPr>
        <w:t xml:space="preserve">2018 and prior years </w:t>
      </w:r>
      <w:r w:rsidR="007F76E4" w:rsidRPr="007F76E4">
        <w:rPr>
          <w:b/>
        </w:rPr>
        <w:t xml:space="preserve">Excel Spreadsheet </w:t>
      </w:r>
      <w:r w:rsidR="00E64336">
        <w:rPr>
          <w:b/>
        </w:rPr>
        <w:t>for 2019 reporting</w:t>
      </w:r>
      <w:r w:rsidR="007F76E4" w:rsidRPr="007F76E4">
        <w:rPr>
          <w:b/>
        </w:rPr>
        <w:t>.</w:t>
      </w:r>
    </w:p>
    <w:p w14:paraId="139DAAA1" w14:textId="77777777" w:rsidR="006374F5" w:rsidRPr="00842490" w:rsidRDefault="006374F5" w:rsidP="006B04F8">
      <w:pPr>
        <w:pStyle w:val="BodyText"/>
        <w:ind w:right="142"/>
      </w:pPr>
    </w:p>
    <w:p w14:paraId="22A7979D" w14:textId="77777777" w:rsidR="00A00123" w:rsidRPr="00357EBD" w:rsidRDefault="00A00123" w:rsidP="007F76E4">
      <w:pPr>
        <w:pStyle w:val="Heading2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0070C0"/>
          <w:sz w:val="24"/>
          <w:szCs w:val="24"/>
        </w:rPr>
        <w:t>The SoF Excel spreadsheet has two tabs</w:t>
      </w:r>
      <w:r w:rsidR="00542053">
        <w:rPr>
          <w:rFonts w:ascii="Minion Pro" w:hAnsi="Minion Pro"/>
          <w:color w:val="0070C0"/>
          <w:sz w:val="24"/>
          <w:szCs w:val="24"/>
        </w:rPr>
        <w:t xml:space="preserve"> located at the bottom of the spreadsheet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: </w:t>
      </w:r>
    </w:p>
    <w:p w14:paraId="1270338F" w14:textId="77777777" w:rsidR="00A00123" w:rsidRPr="006374F5" w:rsidRDefault="00A00123" w:rsidP="00A00123">
      <w:pPr>
        <w:pStyle w:val="BodyText"/>
        <w:numPr>
          <w:ilvl w:val="0"/>
          <w:numId w:val="9"/>
        </w:numPr>
        <w:ind w:right="142"/>
        <w:rPr>
          <w:color w:val="FF0000"/>
        </w:rPr>
      </w:pPr>
      <w:r>
        <w:t xml:space="preserve">Source of Funding </w:t>
      </w:r>
      <w:r w:rsidR="006374F5">
        <w:t xml:space="preserve">Contribution Information </w:t>
      </w:r>
      <w:r w:rsidR="006374F5" w:rsidRPr="007F76E4">
        <w:rPr>
          <w:b/>
          <w:color w:val="FF0000"/>
        </w:rPr>
        <w:t>(</w:t>
      </w:r>
      <w:r w:rsidRPr="007F76E4">
        <w:rPr>
          <w:b/>
          <w:color w:val="FF0000"/>
        </w:rPr>
        <w:t>Required</w:t>
      </w:r>
      <w:r w:rsidR="006374F5" w:rsidRPr="007F76E4">
        <w:rPr>
          <w:b/>
          <w:color w:val="FF0000"/>
        </w:rPr>
        <w:t>)</w:t>
      </w:r>
    </w:p>
    <w:p w14:paraId="7576C066" w14:textId="28ED1D66" w:rsidR="006374F5" w:rsidRPr="006374F5" w:rsidRDefault="00A00123" w:rsidP="00A552FC">
      <w:pPr>
        <w:pStyle w:val="BodyText"/>
        <w:numPr>
          <w:ilvl w:val="0"/>
          <w:numId w:val="9"/>
        </w:numPr>
        <w:spacing w:after="120"/>
        <w:ind w:right="144"/>
        <w:rPr>
          <w:b/>
        </w:rPr>
      </w:pPr>
      <w:r w:rsidRPr="007F76E4">
        <w:t>Controlling Person</w:t>
      </w:r>
      <w:r w:rsidR="001046F4">
        <w:t xml:space="preserve"> </w:t>
      </w:r>
      <w:r w:rsidR="001046F4" w:rsidRPr="00611F74">
        <w:rPr>
          <w:b/>
        </w:rPr>
        <w:t>or</w:t>
      </w:r>
      <w:r w:rsidR="001046F4">
        <w:t xml:space="preserve"> Donor(s) In</w:t>
      </w:r>
      <w:r w:rsidR="006374F5" w:rsidRPr="007F76E4">
        <w:t>formation</w:t>
      </w:r>
      <w:r w:rsidR="006374F5">
        <w:rPr>
          <w:b/>
        </w:rPr>
        <w:t xml:space="preserve"> (If applicable)</w:t>
      </w:r>
    </w:p>
    <w:p w14:paraId="67C005E2" w14:textId="0697680E" w:rsidR="007F76E4" w:rsidRDefault="001046F4" w:rsidP="00842490">
      <w:pPr>
        <w:pStyle w:val="BodyText"/>
        <w:spacing w:after="360"/>
        <w:rPr>
          <w:rFonts w:ascii="Minion Pro" w:hAnsi="Minion Pro"/>
          <w:color w:val="0070C0"/>
          <w:sz w:val="28"/>
        </w:rPr>
      </w:pPr>
      <w:r>
        <w:rPr>
          <w:noProof/>
        </w:rPr>
        <w:drawing>
          <wp:inline distT="0" distB="0" distL="0" distR="0" wp14:anchorId="6DD780C7" wp14:editId="7F7453EA">
            <wp:extent cx="5943600" cy="1350010"/>
            <wp:effectExtent l="0" t="0" r="0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EA09E" w14:textId="1E505169" w:rsidR="006B04F8" w:rsidRPr="00357EBD" w:rsidRDefault="006B04F8" w:rsidP="007F76E4">
      <w:pPr>
        <w:pStyle w:val="Heading2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0070C0"/>
          <w:sz w:val="24"/>
          <w:szCs w:val="24"/>
        </w:rPr>
        <w:t xml:space="preserve">The </w:t>
      </w:r>
      <w:r w:rsidR="00D046B9" w:rsidRPr="00D046B9">
        <w:rPr>
          <w:rFonts w:ascii="Minion Pro" w:hAnsi="Minion Pro"/>
          <w:b/>
          <w:bCs/>
          <w:color w:val="0070C0"/>
          <w:sz w:val="24"/>
          <w:szCs w:val="24"/>
        </w:rPr>
        <w:t>‘</w:t>
      </w:r>
      <w:r w:rsidRPr="00D046B9">
        <w:rPr>
          <w:rFonts w:ascii="Minion Pro" w:hAnsi="Minion Pro"/>
          <w:b/>
          <w:bCs/>
          <w:color w:val="0070C0"/>
          <w:sz w:val="24"/>
          <w:szCs w:val="24"/>
        </w:rPr>
        <w:t>S</w:t>
      </w:r>
      <w:r w:rsidR="00DF72E2" w:rsidRPr="00D046B9">
        <w:rPr>
          <w:rFonts w:ascii="Minion Pro" w:hAnsi="Minion Pro"/>
          <w:b/>
          <w:bCs/>
          <w:color w:val="0070C0"/>
          <w:sz w:val="24"/>
          <w:szCs w:val="24"/>
        </w:rPr>
        <w:t>oF Contribution Information</w:t>
      </w:r>
      <w:r w:rsidR="00D046B9">
        <w:rPr>
          <w:rFonts w:ascii="Minion Pro" w:hAnsi="Minion Pro"/>
          <w:color w:val="0070C0"/>
          <w:sz w:val="24"/>
          <w:szCs w:val="24"/>
        </w:rPr>
        <w:t>’</w:t>
      </w:r>
      <w:r w:rsidR="00DF72E2">
        <w:rPr>
          <w:rFonts w:ascii="Minion Pro" w:hAnsi="Minion Pro"/>
          <w:color w:val="0070C0"/>
          <w:sz w:val="24"/>
          <w:szCs w:val="24"/>
        </w:rPr>
        <w:t xml:space="preserve"> </w:t>
      </w:r>
      <w:r w:rsidR="00A00123" w:rsidRPr="00357EBD">
        <w:rPr>
          <w:rFonts w:ascii="Minion Pro" w:hAnsi="Minion Pro"/>
          <w:color w:val="0070C0"/>
          <w:sz w:val="24"/>
          <w:szCs w:val="24"/>
        </w:rPr>
        <w:t xml:space="preserve">tab of the </w:t>
      </w:r>
      <w:r w:rsidRPr="00357EBD">
        <w:rPr>
          <w:rFonts w:ascii="Minion Pro" w:hAnsi="Minion Pro"/>
          <w:color w:val="0070C0"/>
          <w:sz w:val="24"/>
          <w:szCs w:val="24"/>
        </w:rPr>
        <w:t>Excel spreadsheet contains 1</w:t>
      </w:r>
      <w:r w:rsidR="00A552FC">
        <w:rPr>
          <w:rFonts w:ascii="Minion Pro" w:hAnsi="Minion Pro"/>
          <w:color w:val="0070C0"/>
          <w:sz w:val="24"/>
          <w:szCs w:val="24"/>
        </w:rPr>
        <w:t>8</w:t>
      </w:r>
      <w:r w:rsidR="00702339" w:rsidRPr="00357EBD">
        <w:rPr>
          <w:rFonts w:ascii="Minion Pro" w:hAnsi="Minion Pro"/>
          <w:color w:val="0070C0"/>
          <w:sz w:val="24"/>
          <w:szCs w:val="24"/>
        </w:rPr>
        <w:t xml:space="preserve"> </w:t>
      </w:r>
      <w:r w:rsidRPr="00357EBD">
        <w:rPr>
          <w:rFonts w:ascii="Minion Pro" w:hAnsi="Minion Pro"/>
          <w:color w:val="0070C0"/>
          <w:sz w:val="24"/>
          <w:szCs w:val="24"/>
        </w:rPr>
        <w:t>columns:</w:t>
      </w:r>
    </w:p>
    <w:p w14:paraId="6254AE5B" w14:textId="77777777" w:rsidR="008B5048" w:rsidRDefault="008B504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122"/>
        <w:jc w:val="left"/>
        <w:rPr>
          <w:rFonts w:eastAsiaTheme="minorHAnsi"/>
          <w:spacing w:val="-1"/>
          <w:szCs w:val="22"/>
        </w:rPr>
        <w:sectPr w:rsidR="008B5048" w:rsidSect="00E05E34">
          <w:headerReference w:type="default" r:id="rId10"/>
          <w:footerReference w:type="default" r:id="rId11"/>
          <w:footerReference w:type="first" r:id="rId12"/>
          <w:type w:val="continuous"/>
          <w:pgSz w:w="12240" w:h="15840"/>
          <w:pgMar w:top="1008" w:right="1008" w:bottom="720" w:left="1008" w:header="720" w:footer="432" w:gutter="0"/>
          <w:cols w:space="720"/>
          <w:titlePg/>
          <w:docGrid w:linePitch="360"/>
        </w:sectPr>
      </w:pPr>
    </w:p>
    <w:p w14:paraId="65B1B48B" w14:textId="77777777" w:rsidR="006B04F8" w:rsidRDefault="006B04F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122"/>
        <w:jc w:val="left"/>
      </w:pPr>
      <w:r w:rsidRPr="001B2946">
        <w:rPr>
          <w:rFonts w:eastAsiaTheme="minorHAnsi"/>
          <w:spacing w:val="-1"/>
          <w:szCs w:val="22"/>
        </w:rPr>
        <w:t>Source</w:t>
      </w:r>
      <w:r>
        <w:t xml:space="preserve"> </w:t>
      </w:r>
      <w:r>
        <w:rPr>
          <w:spacing w:val="-2"/>
        </w:rPr>
        <w:t>ID</w:t>
      </w:r>
    </w:p>
    <w:p w14:paraId="6D683061" w14:textId="77777777" w:rsidR="006B04F8" w:rsidRDefault="006B04F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0"/>
        <w:jc w:val="left"/>
      </w:pPr>
      <w:r>
        <w:rPr>
          <w:spacing w:val="-1"/>
        </w:rPr>
        <w:t xml:space="preserve">Type </w:t>
      </w:r>
      <w:r>
        <w:t xml:space="preserve">of </w:t>
      </w:r>
      <w:r>
        <w:rPr>
          <w:spacing w:val="-1"/>
        </w:rPr>
        <w:t>Source</w:t>
      </w:r>
    </w:p>
    <w:p w14:paraId="5114EB0E" w14:textId="77777777" w:rsidR="006B04F8" w:rsidRDefault="006B04F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1"/>
        <w:jc w:val="left"/>
      </w:pPr>
      <w:r>
        <w:rPr>
          <w:spacing w:val="-1"/>
        </w:rPr>
        <w:t>Source</w:t>
      </w:r>
      <w:r>
        <w:rPr>
          <w:spacing w:val="-3"/>
        </w:rPr>
        <w:t xml:space="preserve"> </w:t>
      </w:r>
      <w:r>
        <w:rPr>
          <w:spacing w:val="-1"/>
        </w:rPr>
        <w:t>Name</w:t>
      </w:r>
      <w:r>
        <w:t xml:space="preserve"> </w:t>
      </w:r>
      <w:r>
        <w:rPr>
          <w:spacing w:val="-1"/>
        </w:rPr>
        <w:t>(Entity)</w:t>
      </w:r>
    </w:p>
    <w:p w14:paraId="2A8A4EA1" w14:textId="77777777" w:rsidR="006B04F8" w:rsidRDefault="006B04F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0"/>
        <w:jc w:val="left"/>
      </w:pPr>
      <w:r>
        <w:rPr>
          <w:spacing w:val="-1"/>
        </w:rPr>
        <w:t>Source</w:t>
      </w:r>
      <w:r>
        <w:t xml:space="preserve"> </w:t>
      </w:r>
      <w:r>
        <w:rPr>
          <w:spacing w:val="-2"/>
        </w:rPr>
        <w:t>Last</w:t>
      </w:r>
      <w:r>
        <w:rPr>
          <w:spacing w:val="-1"/>
        </w:rPr>
        <w:t xml:space="preserve"> Name</w:t>
      </w:r>
      <w:r>
        <w:t xml:space="preserve"> </w:t>
      </w:r>
      <w:r>
        <w:rPr>
          <w:spacing w:val="-1"/>
        </w:rPr>
        <w:t>(Person)</w:t>
      </w:r>
    </w:p>
    <w:p w14:paraId="16F74876" w14:textId="77777777" w:rsidR="006B04F8" w:rsidRPr="00702339" w:rsidRDefault="006B04F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0"/>
        <w:jc w:val="left"/>
      </w:pPr>
      <w:r>
        <w:rPr>
          <w:spacing w:val="-1"/>
        </w:rPr>
        <w:t>Source</w:t>
      </w:r>
      <w:r>
        <w:t xml:space="preserve"> </w:t>
      </w:r>
      <w:r>
        <w:rPr>
          <w:spacing w:val="-1"/>
        </w:rPr>
        <w:t xml:space="preserve">First </w:t>
      </w:r>
      <w:r>
        <w:rPr>
          <w:spacing w:val="-2"/>
        </w:rPr>
        <w:t>Name</w:t>
      </w:r>
      <w:r>
        <w:t xml:space="preserve"> </w:t>
      </w:r>
      <w:r>
        <w:rPr>
          <w:spacing w:val="-1"/>
        </w:rPr>
        <w:t>(Person)</w:t>
      </w:r>
    </w:p>
    <w:p w14:paraId="27A3A5C5" w14:textId="77777777" w:rsidR="00702339" w:rsidRDefault="00702339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0"/>
        <w:jc w:val="left"/>
      </w:pPr>
      <w:r w:rsidRPr="00702339">
        <w:t>Source Middle Name (Person)</w:t>
      </w:r>
    </w:p>
    <w:p w14:paraId="4C1B344F" w14:textId="77777777" w:rsidR="00702339" w:rsidRDefault="00702339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0"/>
        <w:jc w:val="left"/>
      </w:pPr>
      <w:r w:rsidRPr="00702339">
        <w:t>Source Suffix (Person)</w:t>
      </w:r>
    </w:p>
    <w:p w14:paraId="4AB287F3" w14:textId="77777777" w:rsidR="006B04F8" w:rsidRPr="00702339" w:rsidRDefault="006B04F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1"/>
        <w:jc w:val="left"/>
      </w:pPr>
      <w:r>
        <w:rPr>
          <w:spacing w:val="-1"/>
        </w:rPr>
        <w:t>Address</w:t>
      </w:r>
    </w:p>
    <w:p w14:paraId="3E165988" w14:textId="77777777" w:rsidR="00702339" w:rsidRDefault="00702339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1"/>
        <w:jc w:val="left"/>
      </w:pPr>
      <w:r w:rsidRPr="00702339">
        <w:t>Address2</w:t>
      </w:r>
    </w:p>
    <w:p w14:paraId="7A759197" w14:textId="77777777" w:rsidR="006B04F8" w:rsidRDefault="006B04F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0"/>
        <w:jc w:val="left"/>
      </w:pPr>
      <w:r>
        <w:rPr>
          <w:spacing w:val="-1"/>
        </w:rPr>
        <w:t>City</w:t>
      </w:r>
    </w:p>
    <w:p w14:paraId="0B5F503C" w14:textId="77777777" w:rsidR="006B04F8" w:rsidRDefault="006B04F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1"/>
        <w:jc w:val="left"/>
      </w:pPr>
      <w:r>
        <w:rPr>
          <w:spacing w:val="-1"/>
        </w:rPr>
        <w:t>State</w:t>
      </w:r>
    </w:p>
    <w:p w14:paraId="6295C35E" w14:textId="77777777" w:rsidR="006B04F8" w:rsidRDefault="006B04F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0"/>
        <w:jc w:val="left"/>
      </w:pPr>
      <w:r>
        <w:rPr>
          <w:spacing w:val="-1"/>
        </w:rPr>
        <w:t xml:space="preserve">Zip </w:t>
      </w:r>
      <w:r>
        <w:t>Code</w:t>
      </w:r>
    </w:p>
    <w:p w14:paraId="2674E87B" w14:textId="77777777" w:rsidR="00054862" w:rsidRDefault="00054862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0"/>
        <w:jc w:val="left"/>
      </w:pPr>
      <w:r>
        <w:t>Country</w:t>
      </w:r>
    </w:p>
    <w:p w14:paraId="6E078FC5" w14:textId="77777777" w:rsidR="006B04F8" w:rsidRDefault="006B04F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1"/>
        <w:jc w:val="left"/>
      </w:pPr>
      <w:r>
        <w:t>Phone</w:t>
      </w:r>
    </w:p>
    <w:p w14:paraId="332377A5" w14:textId="77777777" w:rsidR="00702339" w:rsidRDefault="00702339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1"/>
        <w:jc w:val="left"/>
      </w:pPr>
      <w:r w:rsidRPr="00702339">
        <w:t>Extension</w:t>
      </w:r>
    </w:p>
    <w:p w14:paraId="72B1D12D" w14:textId="77777777" w:rsidR="006B04F8" w:rsidRDefault="006B04F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0"/>
        <w:jc w:val="left"/>
      </w:pPr>
      <w:r>
        <w:t>Date</w:t>
      </w:r>
      <w:r>
        <w:rPr>
          <w:spacing w:val="-1"/>
        </w:rPr>
        <w:t xml:space="preserve"> </w:t>
      </w:r>
      <w:r>
        <w:t xml:space="preserve">of </w:t>
      </w:r>
      <w:r w:rsidRPr="008D338E">
        <w:t>Contribution</w:t>
      </w:r>
    </w:p>
    <w:p w14:paraId="2AB29C31" w14:textId="77777777" w:rsidR="006B04F8" w:rsidRPr="008D338E" w:rsidRDefault="006B04F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0"/>
        <w:jc w:val="left"/>
      </w:pPr>
      <w:r w:rsidRPr="008D338E">
        <w:t>Amount of</w:t>
      </w:r>
      <w:r>
        <w:t xml:space="preserve"> </w:t>
      </w:r>
      <w:r w:rsidRPr="008D338E">
        <w:t xml:space="preserve">Contribution </w:t>
      </w:r>
    </w:p>
    <w:p w14:paraId="211ECC8F" w14:textId="77777777" w:rsidR="008B5048" w:rsidRDefault="006B04F8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0"/>
        <w:jc w:val="left"/>
      </w:pPr>
      <w:r w:rsidRPr="0051514D">
        <w:t>In-kind Contribution</w:t>
      </w:r>
    </w:p>
    <w:p w14:paraId="359A4BBD" w14:textId="77777777" w:rsidR="00D10EF3" w:rsidRDefault="00D10EF3" w:rsidP="00702339">
      <w:pPr>
        <w:pStyle w:val="BodyText"/>
        <w:numPr>
          <w:ilvl w:val="0"/>
          <w:numId w:val="8"/>
        </w:numPr>
        <w:tabs>
          <w:tab w:val="left" w:pos="1589"/>
        </w:tabs>
        <w:spacing w:before="0"/>
        <w:jc w:val="left"/>
        <w:sectPr w:rsidR="00D10EF3" w:rsidSect="008B5048">
          <w:type w:val="continuous"/>
          <w:pgSz w:w="12240" w:h="15840"/>
          <w:pgMar w:top="1440" w:right="1440" w:bottom="1440" w:left="1440" w:header="720" w:footer="432" w:gutter="0"/>
          <w:cols w:num="2" w:space="720"/>
          <w:titlePg/>
          <w:docGrid w:linePitch="360"/>
        </w:sectPr>
      </w:pPr>
    </w:p>
    <w:p w14:paraId="0017FF2B" w14:textId="77777777" w:rsidR="006B04F8" w:rsidRPr="00BB13A5" w:rsidRDefault="00BB13A5" w:rsidP="00BB13A5">
      <w:pPr>
        <w:pStyle w:val="Heading2"/>
        <w:pBdr>
          <w:bottom w:val="single" w:sz="12" w:space="1" w:color="0070C0"/>
        </w:pBdr>
        <w:rPr>
          <w:rFonts w:ascii="Minion Pro" w:hAnsi="Minion Pro"/>
          <w:color w:val="000000" w:themeColor="text1"/>
          <w:sz w:val="24"/>
          <w:szCs w:val="24"/>
        </w:rPr>
      </w:pPr>
      <w:r w:rsidRPr="00BB13A5">
        <w:rPr>
          <w:rFonts w:ascii="Minion Pro" w:hAnsi="Minion Pro"/>
          <w:color w:val="000000" w:themeColor="text1"/>
          <w:sz w:val="24"/>
          <w:szCs w:val="24"/>
        </w:rPr>
        <w:lastRenderedPageBreak/>
        <w:t>E</w:t>
      </w:r>
      <w:r>
        <w:rPr>
          <w:rFonts w:ascii="Minion Pro" w:hAnsi="Minion Pro"/>
          <w:color w:val="000000" w:themeColor="text1"/>
          <w:sz w:val="24"/>
          <w:szCs w:val="24"/>
        </w:rPr>
        <w:t>ntering Information in the SoF Contribution Information Tab</w:t>
      </w:r>
    </w:p>
    <w:p w14:paraId="25036B24" w14:textId="5673A1B9" w:rsidR="00AF632F" w:rsidRPr="00AF632F" w:rsidRDefault="00AF632F" w:rsidP="00AF632F">
      <w:pPr>
        <w:pStyle w:val="BodyText"/>
        <w:spacing w:after="240"/>
      </w:pPr>
      <w:r w:rsidRPr="00793AF5">
        <w:rPr>
          <w:rFonts w:eastAsia="Times New Roman" w:cs="Times New Roman"/>
        </w:rPr>
        <w:t>Many Sources can be listed</w:t>
      </w:r>
      <w:r w:rsidRPr="00E75BA8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 However, e</w:t>
      </w:r>
      <w:r w:rsidRPr="00793AF5">
        <w:rPr>
          <w:rFonts w:eastAsia="Times New Roman" w:cs="Times New Roman"/>
        </w:rPr>
        <w:t>ach Contribution must be listed separately</w:t>
      </w:r>
      <w:r>
        <w:rPr>
          <w:rFonts w:eastAsia="Times New Roman" w:cs="Times New Roman"/>
        </w:rPr>
        <w:t xml:space="preserve">, </w:t>
      </w:r>
      <w:r w:rsidRPr="00793AF5">
        <w:rPr>
          <w:rFonts w:eastAsia="Times New Roman" w:cs="Times New Roman"/>
        </w:rPr>
        <w:t xml:space="preserve">must be </w:t>
      </w:r>
      <w:r>
        <w:rPr>
          <w:rFonts w:eastAsia="Times New Roman" w:cs="Times New Roman"/>
        </w:rPr>
        <w:t xml:space="preserve">categorized </w:t>
      </w:r>
      <w:r w:rsidRPr="00793AF5">
        <w:rPr>
          <w:rFonts w:eastAsia="Times New Roman" w:cs="Times New Roman"/>
        </w:rPr>
        <w:t xml:space="preserve">by a </w:t>
      </w:r>
      <w:r w:rsidRPr="00AF632F">
        <w:rPr>
          <w:rFonts w:eastAsia="Times New Roman" w:cs="Times New Roman"/>
          <w:b/>
        </w:rPr>
        <w:t>Source Category</w:t>
      </w:r>
      <w:r w:rsidRPr="00AF632F">
        <w:rPr>
          <w:rFonts w:eastAsia="Times New Roman" w:cs="Times New Roman"/>
        </w:rPr>
        <w:t>,</w:t>
      </w:r>
      <w:r>
        <w:rPr>
          <w:rFonts w:eastAsia="Times New Roman" w:cs="Times New Roman"/>
          <w:b/>
        </w:rPr>
        <w:t xml:space="preserve"> </w:t>
      </w:r>
      <w:r w:rsidRPr="00AF632F">
        <w:rPr>
          <w:rFonts w:eastAsia="Times New Roman" w:cs="Times New Roman"/>
        </w:rPr>
        <w:t>and</w:t>
      </w:r>
      <w:r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>must be assigned</w:t>
      </w:r>
      <w:r w:rsidRPr="00210F3D">
        <w:rPr>
          <w:rFonts w:eastAsia="Times New Roman" w:cs="Times New Roman"/>
        </w:rPr>
        <w:t xml:space="preserve"> a </w:t>
      </w:r>
      <w:r w:rsidRPr="00AF632F">
        <w:rPr>
          <w:rFonts w:eastAsia="Times New Roman" w:cs="Times New Roman"/>
          <w:b/>
        </w:rPr>
        <w:t>unique Source ID Number</w:t>
      </w:r>
      <w:r>
        <w:rPr>
          <w:rFonts w:eastAsia="Times New Roman" w:cs="Times New Roman"/>
        </w:rPr>
        <w:t>.</w:t>
      </w:r>
    </w:p>
    <w:p w14:paraId="33A4CA0C" w14:textId="68DA97EE" w:rsidR="006B04F8" w:rsidRDefault="001D177D" w:rsidP="00E05E34">
      <w:pPr>
        <w:pStyle w:val="BodyText"/>
        <w:spacing w:after="240"/>
      </w:pPr>
      <w:r w:rsidRPr="000E26C4">
        <w:rPr>
          <w:b/>
        </w:rPr>
        <w:t>U</w:t>
      </w:r>
      <w:r w:rsidR="007F76E4" w:rsidRPr="000E26C4">
        <w:rPr>
          <w:b/>
        </w:rPr>
        <w:t xml:space="preserve">se </w:t>
      </w:r>
      <w:r w:rsidRPr="000E26C4">
        <w:rPr>
          <w:b/>
        </w:rPr>
        <w:t xml:space="preserve">only </w:t>
      </w:r>
      <w:r w:rsidR="007F76E4" w:rsidRPr="000E26C4">
        <w:rPr>
          <w:b/>
        </w:rPr>
        <w:t>one row per Source</w:t>
      </w:r>
      <w:r w:rsidR="007F76E4">
        <w:t xml:space="preserve">.  Do not combine information for more than one </w:t>
      </w:r>
      <w:r>
        <w:t>C</w:t>
      </w:r>
      <w:r w:rsidR="007F76E4">
        <w:t xml:space="preserve">ontributor in a single row.  The spreadsheet is formatted to disclose </w:t>
      </w:r>
      <w:r>
        <w:t xml:space="preserve">Source </w:t>
      </w:r>
      <w:r w:rsidR="007F76E4">
        <w:t xml:space="preserve">information for both an </w:t>
      </w:r>
      <w:r w:rsidR="00106FCF">
        <w:t>I</w:t>
      </w:r>
      <w:r w:rsidR="007F76E4">
        <w:t xml:space="preserve">ndividual </w:t>
      </w:r>
      <w:r w:rsidR="007F76E4" w:rsidRPr="00106FCF">
        <w:rPr>
          <w:b/>
          <w:u w:val="single"/>
        </w:rPr>
        <w:t>or</w:t>
      </w:r>
      <w:r w:rsidR="007F76E4">
        <w:t xml:space="preserve"> an Entity.  </w:t>
      </w:r>
      <w:r w:rsidR="00DB09EE">
        <w:t xml:space="preserve">Required fields are indicated by a red asterisk </w:t>
      </w:r>
      <w:r w:rsidR="00DB09EE" w:rsidRPr="00DB09EE">
        <w:rPr>
          <w:rFonts w:ascii="Minion Pro" w:hAnsi="Minion Pro"/>
          <w:color w:val="FF0000"/>
          <w:sz w:val="24"/>
        </w:rPr>
        <w:t>*</w:t>
      </w:r>
      <w:r w:rsidR="00DB09EE" w:rsidRPr="00DB09EE">
        <w:rPr>
          <w:rFonts w:ascii="Minion Pro" w:hAnsi="Minion Pro"/>
          <w:color w:val="000000" w:themeColor="text1"/>
          <w:sz w:val="24"/>
        </w:rPr>
        <w:t>.</w:t>
      </w:r>
    </w:p>
    <w:p w14:paraId="04BDEC4D" w14:textId="1222EA49" w:rsidR="006B04F8" w:rsidRPr="00357EBD" w:rsidRDefault="00357EBD" w:rsidP="00DB09EE">
      <w:pPr>
        <w:pStyle w:val="Heading2"/>
        <w:numPr>
          <w:ilvl w:val="0"/>
          <w:numId w:val="14"/>
        </w:numPr>
        <w:rPr>
          <w:rFonts w:ascii="Minion Pro" w:hAnsi="Minion Pro"/>
          <w:color w:val="0070C0"/>
          <w:sz w:val="24"/>
          <w:szCs w:val="24"/>
        </w:rPr>
      </w:pPr>
      <w:r w:rsidRPr="00DB09EE">
        <w:rPr>
          <w:rFonts w:ascii="Minion Pro" w:hAnsi="Minion Pro"/>
          <w:color w:val="FF0000"/>
          <w:sz w:val="24"/>
          <w:szCs w:val="24"/>
        </w:rPr>
        <w:t>*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Source ID </w:t>
      </w:r>
      <w:bookmarkStart w:id="1" w:name="_Hlk13564132"/>
      <w:r w:rsidR="001D177D">
        <w:rPr>
          <w:rFonts w:ascii="Minion Pro" w:hAnsi="Minion Pro"/>
          <w:color w:val="0070C0"/>
          <w:sz w:val="24"/>
          <w:szCs w:val="24"/>
        </w:rPr>
        <w:t>–</w:t>
      </w:r>
      <w:bookmarkEnd w:id="1"/>
      <w:r w:rsidR="001D177D">
        <w:rPr>
          <w:rFonts w:ascii="Minion Pro" w:hAnsi="Minion Pro"/>
          <w:color w:val="0070C0"/>
          <w:sz w:val="24"/>
          <w:szCs w:val="24"/>
        </w:rPr>
        <w:t xml:space="preserve"> </w:t>
      </w:r>
      <w:r w:rsidR="00F30177" w:rsidRPr="00357EBD">
        <w:rPr>
          <w:rFonts w:ascii="Minion Pro" w:hAnsi="Minion Pro"/>
          <w:color w:val="0070C0"/>
          <w:sz w:val="24"/>
          <w:szCs w:val="24"/>
        </w:rPr>
        <w:t>‘</w:t>
      </w:r>
      <w:r w:rsidR="006B04F8" w:rsidRPr="00357EBD">
        <w:rPr>
          <w:rFonts w:ascii="Minion Pro" w:hAnsi="Minion Pro"/>
          <w:color w:val="0070C0"/>
          <w:sz w:val="24"/>
          <w:szCs w:val="24"/>
        </w:rPr>
        <w:t>Column</w:t>
      </w:r>
      <w:r w:rsidR="003835B2" w:rsidRPr="00357EBD">
        <w:rPr>
          <w:rFonts w:ascii="Minion Pro" w:hAnsi="Minion Pro"/>
          <w:color w:val="0070C0"/>
          <w:sz w:val="24"/>
          <w:szCs w:val="24"/>
        </w:rPr>
        <w:t xml:space="preserve"> A</w:t>
      </w:r>
      <w:r w:rsidR="00F30177" w:rsidRPr="00357EBD">
        <w:rPr>
          <w:rFonts w:ascii="Minion Pro" w:hAnsi="Minion Pro"/>
          <w:color w:val="0070C0"/>
          <w:sz w:val="24"/>
          <w:szCs w:val="24"/>
        </w:rPr>
        <w:t>’</w:t>
      </w:r>
    </w:p>
    <w:p w14:paraId="051EF9D4" w14:textId="15BB6968" w:rsidR="004B7C24" w:rsidRDefault="001D177D" w:rsidP="00E05E34">
      <w:pPr>
        <w:spacing w:after="240"/>
        <w:ind w:left="360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szCs w:val="24"/>
        </w:rPr>
        <w:t>You must assign each Contributor</w:t>
      </w:r>
      <w:r w:rsidR="003A6A27" w:rsidRPr="0099699B">
        <w:rPr>
          <w:rFonts w:eastAsia="Times New Roman" w:cs="Times New Roman"/>
          <w:szCs w:val="24"/>
        </w:rPr>
        <w:t xml:space="preserve"> a </w:t>
      </w:r>
      <w:r w:rsidR="003A6A27" w:rsidRPr="00BF6DBE">
        <w:rPr>
          <w:rFonts w:eastAsia="Times New Roman" w:cs="Times New Roman"/>
          <w:b/>
          <w:szCs w:val="24"/>
        </w:rPr>
        <w:t>unique Source ID Number</w:t>
      </w:r>
      <w:r>
        <w:rPr>
          <w:rFonts w:eastAsia="Times New Roman" w:cs="Times New Roman"/>
          <w:b/>
          <w:szCs w:val="24"/>
        </w:rPr>
        <w:t xml:space="preserve">.  </w:t>
      </w:r>
      <w:r w:rsidR="00520DA8" w:rsidRPr="00520DA8">
        <w:rPr>
          <w:rFonts w:eastAsia="Times New Roman" w:cs="Times New Roman"/>
          <w:szCs w:val="24"/>
        </w:rPr>
        <w:t xml:space="preserve">The Source ID Number is the numeric identifier of the Entity </w:t>
      </w:r>
      <w:r w:rsidR="00864199">
        <w:rPr>
          <w:rFonts w:eastAsia="Times New Roman" w:cs="Times New Roman"/>
          <w:szCs w:val="24"/>
        </w:rPr>
        <w:t xml:space="preserve">(Organization) </w:t>
      </w:r>
      <w:r w:rsidRPr="00106FCF">
        <w:rPr>
          <w:b/>
          <w:u w:val="single"/>
        </w:rPr>
        <w:t>or</w:t>
      </w:r>
      <w:r>
        <w:t xml:space="preserve"> </w:t>
      </w:r>
      <w:r w:rsidR="00520DA8" w:rsidRPr="00520DA8">
        <w:rPr>
          <w:rFonts w:eastAsia="Times New Roman" w:cs="Times New Roman"/>
          <w:szCs w:val="24"/>
        </w:rPr>
        <w:t>Individual</w:t>
      </w:r>
      <w:r w:rsidR="00890D06">
        <w:rPr>
          <w:rFonts w:eastAsia="Times New Roman" w:cs="Times New Roman"/>
          <w:szCs w:val="24"/>
        </w:rPr>
        <w:t xml:space="preserve"> for the applicable reporting period</w:t>
      </w:r>
      <w:r w:rsidR="00520DA8" w:rsidRPr="00520DA8">
        <w:rPr>
          <w:rFonts w:eastAsia="Times New Roman" w:cs="Times New Roman"/>
          <w:szCs w:val="24"/>
        </w:rPr>
        <w:t xml:space="preserve">.  </w:t>
      </w:r>
      <w:r>
        <w:rPr>
          <w:rFonts w:eastAsia="Times New Roman" w:cs="Times New Roman"/>
          <w:szCs w:val="24"/>
        </w:rPr>
        <w:t>T</w:t>
      </w:r>
      <w:r w:rsidR="00520DA8" w:rsidRPr="00520DA8">
        <w:rPr>
          <w:rFonts w:eastAsia="Times New Roman" w:cs="Times New Roman"/>
          <w:szCs w:val="24"/>
        </w:rPr>
        <w:t xml:space="preserve">he SAME Source ID number must be used for the </w:t>
      </w:r>
      <w:r w:rsidR="00AF632F" w:rsidRPr="00210F3D">
        <w:rPr>
          <w:rFonts w:eastAsia="Times New Roman" w:cs="Times New Roman"/>
          <w:szCs w:val="24"/>
        </w:rPr>
        <w:t xml:space="preserve">identical </w:t>
      </w:r>
      <w:r w:rsidR="00520DA8" w:rsidRPr="00520DA8">
        <w:rPr>
          <w:rFonts w:eastAsia="Times New Roman" w:cs="Times New Roman"/>
          <w:szCs w:val="24"/>
        </w:rPr>
        <w:t xml:space="preserve">Contributor (Individual or Entity). </w:t>
      </w:r>
      <w:r w:rsidR="00520DA8" w:rsidRPr="00520DA8">
        <w:rPr>
          <w:rFonts w:eastAsia="Times New Roman" w:cs="Times New Roman"/>
          <w:b/>
          <w:szCs w:val="24"/>
        </w:rPr>
        <w:t xml:space="preserve"> </w:t>
      </w:r>
      <w:r w:rsidR="00AF632F" w:rsidRPr="0099699B">
        <w:rPr>
          <w:rFonts w:eastAsia="Times New Roman" w:cs="Times New Roman"/>
          <w:szCs w:val="24"/>
        </w:rPr>
        <w:t xml:space="preserve">The Source ID number assigned to an </w:t>
      </w:r>
      <w:r w:rsidR="00AF632F">
        <w:rPr>
          <w:rFonts w:eastAsia="Times New Roman" w:cs="Times New Roman"/>
          <w:szCs w:val="24"/>
        </w:rPr>
        <w:t>Entity</w:t>
      </w:r>
      <w:r w:rsidR="00AF632F" w:rsidRPr="0099699B">
        <w:rPr>
          <w:rFonts w:eastAsia="Times New Roman" w:cs="Times New Roman"/>
          <w:szCs w:val="24"/>
        </w:rPr>
        <w:t xml:space="preserve"> or </w:t>
      </w:r>
      <w:r w:rsidR="00AF632F">
        <w:rPr>
          <w:rFonts w:eastAsia="Times New Roman" w:cs="Times New Roman"/>
          <w:szCs w:val="24"/>
        </w:rPr>
        <w:t>I</w:t>
      </w:r>
      <w:r w:rsidR="00AF632F" w:rsidRPr="0099699B">
        <w:rPr>
          <w:rFonts w:eastAsia="Times New Roman" w:cs="Times New Roman"/>
          <w:szCs w:val="24"/>
        </w:rPr>
        <w:t>ndividual is for the applicable reporting period (January/June OR July/December) only</w:t>
      </w:r>
      <w:r w:rsidR="00AF632F">
        <w:rPr>
          <w:rFonts w:eastAsia="Times New Roman" w:cs="Times New Roman"/>
          <w:szCs w:val="24"/>
        </w:rPr>
        <w:t>.</w:t>
      </w:r>
    </w:p>
    <w:p w14:paraId="1062E1CE" w14:textId="4DC6D261" w:rsidR="004B7C24" w:rsidRPr="004B7C24" w:rsidRDefault="0044296A" w:rsidP="001D177D">
      <w:pPr>
        <w:spacing w:after="120"/>
        <w:ind w:left="360"/>
        <w:jc w:val="both"/>
        <w:rPr>
          <w:rFonts w:eastAsia="Times New Roman" w:cs="Times New Roman"/>
          <w:b/>
          <w:szCs w:val="24"/>
        </w:rPr>
      </w:pPr>
      <w:r w:rsidRPr="004B7C24">
        <w:rPr>
          <w:rFonts w:eastAsia="Times New Roman" w:cs="Times New Roman"/>
          <w:b/>
          <w:szCs w:val="24"/>
        </w:rPr>
        <w:t xml:space="preserve">The </w:t>
      </w:r>
      <w:r w:rsidR="001D177D">
        <w:rPr>
          <w:rFonts w:eastAsia="Times New Roman" w:cs="Times New Roman"/>
          <w:b/>
          <w:szCs w:val="24"/>
        </w:rPr>
        <w:t xml:space="preserve">unique </w:t>
      </w:r>
      <w:r w:rsidRPr="004B7C24">
        <w:rPr>
          <w:rFonts w:eastAsia="Times New Roman" w:cs="Times New Roman"/>
          <w:b/>
          <w:szCs w:val="24"/>
        </w:rPr>
        <w:t xml:space="preserve">Source ID </w:t>
      </w:r>
      <w:r w:rsidR="001D177D">
        <w:rPr>
          <w:rFonts w:eastAsia="Times New Roman" w:cs="Times New Roman"/>
          <w:b/>
          <w:szCs w:val="24"/>
        </w:rPr>
        <w:t xml:space="preserve">helps to identify various </w:t>
      </w:r>
      <w:r w:rsidR="004B7C24" w:rsidRPr="004B7C24">
        <w:rPr>
          <w:rFonts w:eastAsia="Times New Roman" w:cs="Times New Roman"/>
          <w:b/>
          <w:szCs w:val="24"/>
        </w:rPr>
        <w:t>situations that may occur during the applicable reporting period (January/June; or July</w:t>
      </w:r>
      <w:r w:rsidR="00072F90">
        <w:rPr>
          <w:rFonts w:eastAsia="Times New Roman" w:cs="Times New Roman"/>
          <w:b/>
          <w:szCs w:val="24"/>
        </w:rPr>
        <w:t>/</w:t>
      </w:r>
      <w:r w:rsidR="004B7C24" w:rsidRPr="004B7C24">
        <w:rPr>
          <w:rFonts w:eastAsia="Times New Roman" w:cs="Times New Roman"/>
          <w:b/>
          <w:szCs w:val="24"/>
        </w:rPr>
        <w:t xml:space="preserve">December): </w:t>
      </w:r>
    </w:p>
    <w:p w14:paraId="3C7D609F" w14:textId="5F81ADE6" w:rsidR="004B7C24" w:rsidRDefault="004B7C24" w:rsidP="00262E37">
      <w:pPr>
        <w:pStyle w:val="ListParagraph"/>
        <w:numPr>
          <w:ilvl w:val="1"/>
          <w:numId w:val="9"/>
        </w:numPr>
        <w:spacing w:after="200" w:line="257" w:lineRule="auto"/>
        <w:ind w:left="806"/>
        <w:contextualSpacing w:val="0"/>
        <w:jc w:val="both"/>
        <w:rPr>
          <w:szCs w:val="24"/>
        </w:rPr>
      </w:pPr>
      <w:r w:rsidRPr="004B7C24">
        <w:rPr>
          <w:szCs w:val="24"/>
        </w:rPr>
        <w:t xml:space="preserve">Identify a Source </w:t>
      </w:r>
      <w:r w:rsidR="001D177D">
        <w:rPr>
          <w:szCs w:val="24"/>
        </w:rPr>
        <w:t>who</w:t>
      </w:r>
      <w:r w:rsidR="001D177D" w:rsidRPr="004B7C24">
        <w:rPr>
          <w:szCs w:val="24"/>
        </w:rPr>
        <w:t xml:space="preserve"> </w:t>
      </w:r>
      <w:r w:rsidRPr="004B7C24">
        <w:rPr>
          <w:szCs w:val="24"/>
        </w:rPr>
        <w:t xml:space="preserve">makes </w:t>
      </w:r>
      <w:r>
        <w:rPr>
          <w:szCs w:val="24"/>
        </w:rPr>
        <w:t xml:space="preserve">a single </w:t>
      </w:r>
      <w:r w:rsidR="00072F90">
        <w:rPr>
          <w:szCs w:val="24"/>
        </w:rPr>
        <w:t>C</w:t>
      </w:r>
      <w:r w:rsidRPr="004B7C24">
        <w:rPr>
          <w:szCs w:val="24"/>
        </w:rPr>
        <w:t>ontribution</w:t>
      </w:r>
      <w:r>
        <w:rPr>
          <w:szCs w:val="24"/>
        </w:rPr>
        <w:t xml:space="preserve"> </w:t>
      </w:r>
      <w:r w:rsidRPr="004B7C24">
        <w:rPr>
          <w:szCs w:val="24"/>
        </w:rPr>
        <w:t xml:space="preserve">during the reporting period; </w:t>
      </w:r>
    </w:p>
    <w:p w14:paraId="15FF6F6F" w14:textId="0CF94885" w:rsidR="00520DA8" w:rsidRDefault="004B7C24" w:rsidP="00262E37">
      <w:pPr>
        <w:pStyle w:val="ListParagraph"/>
        <w:numPr>
          <w:ilvl w:val="1"/>
          <w:numId w:val="9"/>
        </w:numPr>
        <w:spacing w:after="200" w:line="257" w:lineRule="auto"/>
        <w:ind w:left="806"/>
        <w:contextualSpacing w:val="0"/>
        <w:jc w:val="both"/>
        <w:rPr>
          <w:szCs w:val="24"/>
        </w:rPr>
      </w:pPr>
      <w:r w:rsidRPr="004B7C24">
        <w:rPr>
          <w:szCs w:val="24"/>
        </w:rPr>
        <w:t xml:space="preserve">Identify </w:t>
      </w:r>
      <w:r>
        <w:rPr>
          <w:szCs w:val="24"/>
        </w:rPr>
        <w:t>a</w:t>
      </w:r>
      <w:r w:rsidRPr="004B7C24">
        <w:rPr>
          <w:szCs w:val="24"/>
        </w:rPr>
        <w:t xml:space="preserve"> S</w:t>
      </w:r>
      <w:r w:rsidR="00520DA8" w:rsidRPr="004B7C24">
        <w:rPr>
          <w:szCs w:val="24"/>
        </w:rPr>
        <w:t>ource</w:t>
      </w:r>
      <w:r w:rsidR="0044296A" w:rsidRPr="004B7C24">
        <w:rPr>
          <w:szCs w:val="24"/>
        </w:rPr>
        <w:t xml:space="preserve"> </w:t>
      </w:r>
      <w:r w:rsidR="001D177D">
        <w:rPr>
          <w:szCs w:val="24"/>
        </w:rPr>
        <w:t>who</w:t>
      </w:r>
      <w:r w:rsidR="001D177D" w:rsidRPr="004B7C24">
        <w:rPr>
          <w:szCs w:val="24"/>
        </w:rPr>
        <w:t xml:space="preserve"> </w:t>
      </w:r>
      <w:r w:rsidRPr="004B7C24">
        <w:rPr>
          <w:szCs w:val="24"/>
        </w:rPr>
        <w:t xml:space="preserve">makes multiple </w:t>
      </w:r>
      <w:r w:rsidR="00072F90">
        <w:rPr>
          <w:szCs w:val="24"/>
        </w:rPr>
        <w:t>C</w:t>
      </w:r>
      <w:r w:rsidRPr="004B7C24">
        <w:rPr>
          <w:szCs w:val="24"/>
        </w:rPr>
        <w:t xml:space="preserve">ontributions during the reporting period; </w:t>
      </w:r>
    </w:p>
    <w:p w14:paraId="7AAD953F" w14:textId="54DBE95B" w:rsidR="004B7C24" w:rsidRDefault="004B7C24" w:rsidP="00262E37">
      <w:pPr>
        <w:pStyle w:val="ListParagraph"/>
        <w:numPr>
          <w:ilvl w:val="1"/>
          <w:numId w:val="9"/>
        </w:numPr>
        <w:spacing w:after="200" w:line="257" w:lineRule="auto"/>
        <w:ind w:left="806"/>
        <w:contextualSpacing w:val="0"/>
        <w:jc w:val="both"/>
        <w:rPr>
          <w:szCs w:val="24"/>
        </w:rPr>
      </w:pPr>
      <w:r>
        <w:rPr>
          <w:szCs w:val="24"/>
        </w:rPr>
        <w:t xml:space="preserve">Identify </w:t>
      </w:r>
      <w:r w:rsidR="000E26C4">
        <w:rPr>
          <w:szCs w:val="24"/>
        </w:rPr>
        <w:t>M</w:t>
      </w:r>
      <w:r>
        <w:rPr>
          <w:szCs w:val="24"/>
        </w:rPr>
        <w:t>ultiple Sources where no Parent and Subsidiary relationship exists</w:t>
      </w:r>
      <w:r w:rsidR="00E05E34">
        <w:rPr>
          <w:szCs w:val="24"/>
        </w:rPr>
        <w:t xml:space="preserve"> (affiliate relationship)</w:t>
      </w:r>
      <w:r>
        <w:rPr>
          <w:szCs w:val="24"/>
        </w:rPr>
        <w:t xml:space="preserve">; and </w:t>
      </w:r>
    </w:p>
    <w:p w14:paraId="68CA2ACF" w14:textId="3EB0AF39" w:rsidR="00890D06" w:rsidRDefault="004B7C24" w:rsidP="00262E37">
      <w:pPr>
        <w:pStyle w:val="ListParagraph"/>
        <w:numPr>
          <w:ilvl w:val="1"/>
          <w:numId w:val="9"/>
        </w:numPr>
        <w:spacing w:after="120" w:line="257" w:lineRule="auto"/>
        <w:ind w:left="806"/>
        <w:contextualSpacing w:val="0"/>
        <w:jc w:val="both"/>
        <w:rPr>
          <w:szCs w:val="24"/>
        </w:rPr>
      </w:pPr>
      <w:r>
        <w:rPr>
          <w:szCs w:val="24"/>
        </w:rPr>
        <w:t>Identify</w:t>
      </w:r>
      <w:r w:rsidR="00520DA8">
        <w:rPr>
          <w:szCs w:val="24"/>
        </w:rPr>
        <w:t xml:space="preserve"> </w:t>
      </w:r>
      <w:r w:rsidR="000E26C4">
        <w:rPr>
          <w:szCs w:val="24"/>
        </w:rPr>
        <w:t>M</w:t>
      </w:r>
      <w:r w:rsidR="00520DA8">
        <w:rPr>
          <w:szCs w:val="24"/>
        </w:rPr>
        <w:t xml:space="preserve">ultiple </w:t>
      </w:r>
      <w:r w:rsidR="00072F90">
        <w:rPr>
          <w:szCs w:val="24"/>
        </w:rPr>
        <w:t>C</w:t>
      </w:r>
      <w:r w:rsidR="00520DA8">
        <w:rPr>
          <w:szCs w:val="24"/>
        </w:rPr>
        <w:t>ontributions from</w:t>
      </w:r>
      <w:r>
        <w:rPr>
          <w:szCs w:val="24"/>
        </w:rPr>
        <w:t xml:space="preserve"> a Source comprised of a </w:t>
      </w:r>
      <w:r w:rsidR="00520DA8">
        <w:rPr>
          <w:szCs w:val="24"/>
        </w:rPr>
        <w:t>Parent and Subsidiary relationship</w:t>
      </w:r>
      <w:r>
        <w:rPr>
          <w:szCs w:val="24"/>
        </w:rPr>
        <w:t>.</w:t>
      </w:r>
    </w:p>
    <w:p w14:paraId="2ED94827" w14:textId="4B0FEFF2" w:rsidR="0044296A" w:rsidRDefault="00611F74" w:rsidP="00611F74">
      <w:pPr>
        <w:pStyle w:val="ListParagraph"/>
        <w:spacing w:after="360"/>
        <w:ind w:left="446"/>
        <w:jc w:val="both"/>
        <w:rPr>
          <w:szCs w:val="24"/>
        </w:rPr>
      </w:pPr>
      <w:r>
        <w:rPr>
          <w:noProof/>
          <w:szCs w:val="24"/>
        </w:rPr>
        <w:drawing>
          <wp:inline distT="0" distB="0" distL="0" distR="0" wp14:anchorId="3D750330" wp14:editId="56110117">
            <wp:extent cx="5943600" cy="3217545"/>
            <wp:effectExtent l="0" t="0" r="0" b="1905"/>
            <wp:docPr id="1" name="Picture 1" descr="A screenshot of a cell phone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fex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43AA4" w14:textId="4C7BB060" w:rsidR="006B04F8" w:rsidRPr="0039361A" w:rsidRDefault="00357EBD" w:rsidP="001D177D">
      <w:pPr>
        <w:pStyle w:val="Heading2"/>
        <w:numPr>
          <w:ilvl w:val="0"/>
          <w:numId w:val="14"/>
        </w:numPr>
        <w:rPr>
          <w:rFonts w:ascii="Minion Pro" w:hAnsi="Minion Pro"/>
          <w:color w:val="0070C0"/>
          <w:sz w:val="24"/>
          <w:szCs w:val="24"/>
        </w:rPr>
      </w:pPr>
      <w:r w:rsidRPr="001D177D">
        <w:rPr>
          <w:rFonts w:ascii="Minion Pro" w:hAnsi="Minion Pro"/>
          <w:color w:val="FF0000"/>
          <w:sz w:val="24"/>
          <w:szCs w:val="24"/>
        </w:rPr>
        <w:lastRenderedPageBreak/>
        <w:t>*</w:t>
      </w:r>
      <w:r w:rsidR="006B04F8" w:rsidRPr="0039361A">
        <w:rPr>
          <w:rFonts w:ascii="Minion Pro" w:hAnsi="Minion Pro"/>
          <w:color w:val="0070C0"/>
          <w:sz w:val="24"/>
          <w:szCs w:val="24"/>
        </w:rPr>
        <w:t xml:space="preserve">Type of Source </w:t>
      </w:r>
      <w:r w:rsidR="001D177D">
        <w:rPr>
          <w:rFonts w:ascii="Minion Pro" w:hAnsi="Minion Pro"/>
          <w:color w:val="0070C0"/>
          <w:sz w:val="24"/>
          <w:szCs w:val="24"/>
        </w:rPr>
        <w:t>–</w:t>
      </w:r>
      <w:r w:rsidR="001D177D" w:rsidRPr="0039361A">
        <w:rPr>
          <w:rFonts w:ascii="Minion Pro" w:hAnsi="Minion Pro"/>
          <w:color w:val="0070C0"/>
          <w:sz w:val="24"/>
          <w:szCs w:val="24"/>
        </w:rPr>
        <w:t xml:space="preserve"> </w:t>
      </w:r>
      <w:r w:rsidR="00F30177" w:rsidRPr="0039361A">
        <w:rPr>
          <w:rFonts w:ascii="Minion Pro" w:hAnsi="Minion Pro"/>
          <w:color w:val="0070C0"/>
          <w:sz w:val="24"/>
          <w:szCs w:val="24"/>
        </w:rPr>
        <w:t>‘</w:t>
      </w:r>
      <w:r w:rsidR="006B04F8" w:rsidRPr="0039361A">
        <w:rPr>
          <w:rFonts w:ascii="Minion Pro" w:hAnsi="Minion Pro"/>
          <w:color w:val="0070C0"/>
          <w:sz w:val="24"/>
          <w:szCs w:val="24"/>
        </w:rPr>
        <w:t>Column</w:t>
      </w:r>
      <w:r w:rsidR="003835B2" w:rsidRPr="0039361A">
        <w:rPr>
          <w:rFonts w:ascii="Minion Pro" w:hAnsi="Minion Pro"/>
          <w:color w:val="0070C0"/>
          <w:sz w:val="24"/>
          <w:szCs w:val="24"/>
        </w:rPr>
        <w:t xml:space="preserve"> B</w:t>
      </w:r>
      <w:r w:rsidR="00F30177" w:rsidRPr="0039361A">
        <w:rPr>
          <w:rFonts w:ascii="Minion Pro" w:hAnsi="Minion Pro"/>
          <w:color w:val="0070C0"/>
          <w:sz w:val="24"/>
          <w:szCs w:val="24"/>
        </w:rPr>
        <w:t>’</w:t>
      </w:r>
    </w:p>
    <w:p w14:paraId="561A747A" w14:textId="3440D429" w:rsidR="00D25D01" w:rsidRPr="00D25D01" w:rsidRDefault="001D177D" w:rsidP="00231C3A">
      <w:pPr>
        <w:pStyle w:val="BodyText"/>
        <w:spacing w:after="240" w:line="200" w:lineRule="atLeast"/>
        <w:ind w:left="360"/>
        <w:rPr>
          <w:rFonts w:ascii="Cambria" w:hAnsi="Cambria" w:cs="Cambria"/>
          <w:sz w:val="20"/>
          <w:szCs w:val="20"/>
        </w:rPr>
      </w:pPr>
      <w:r>
        <w:t>You must i</w:t>
      </w:r>
      <w:r w:rsidR="00D25D01">
        <w:t xml:space="preserve">ndicate the </w:t>
      </w:r>
      <w:r w:rsidRPr="000E26C4">
        <w:rPr>
          <w:i/>
        </w:rPr>
        <w:t>T</w:t>
      </w:r>
      <w:r w:rsidR="00D25D01" w:rsidRPr="000E26C4">
        <w:rPr>
          <w:i/>
        </w:rPr>
        <w:t>ype of Source</w:t>
      </w:r>
      <w:r w:rsidR="00D25D01">
        <w:t xml:space="preserve"> by typing </w:t>
      </w:r>
      <w:r w:rsidR="00D25D01" w:rsidRPr="00DC2093">
        <w:rPr>
          <w:b/>
        </w:rPr>
        <w:t xml:space="preserve">‘Single’ </w:t>
      </w:r>
      <w:r w:rsidR="00D25D01">
        <w:t xml:space="preserve">or </w:t>
      </w:r>
      <w:r w:rsidR="00D25D01" w:rsidRPr="00DC2093">
        <w:rPr>
          <w:b/>
        </w:rPr>
        <w:t>‘Multiple’</w:t>
      </w:r>
      <w:r w:rsidR="00D25D01">
        <w:t xml:space="preserve"> </w:t>
      </w:r>
      <w:r w:rsidR="00DC0E21">
        <w:t>for EACH Contributor</w:t>
      </w:r>
      <w:r w:rsidR="00D25D01">
        <w:t xml:space="preserve">. </w:t>
      </w:r>
    </w:p>
    <w:p w14:paraId="4FF3506D" w14:textId="016570E7" w:rsidR="008C4CEA" w:rsidRPr="008C4CEA" w:rsidRDefault="00D25D01" w:rsidP="009B48A3">
      <w:pPr>
        <w:pStyle w:val="ListParagraph"/>
        <w:numPr>
          <w:ilvl w:val="0"/>
          <w:numId w:val="15"/>
        </w:numPr>
        <w:spacing w:after="240" w:line="257" w:lineRule="auto"/>
        <w:contextualSpacing w:val="0"/>
        <w:jc w:val="both"/>
        <w:rPr>
          <w:szCs w:val="24"/>
        </w:rPr>
      </w:pPr>
      <w:r w:rsidRPr="00235C50">
        <w:t xml:space="preserve">A </w:t>
      </w:r>
      <w:r w:rsidR="001D177D" w:rsidRPr="000E26C4">
        <w:rPr>
          <w:b/>
        </w:rPr>
        <w:t>‘</w:t>
      </w:r>
      <w:r w:rsidR="00DC2093" w:rsidRPr="001D177D">
        <w:rPr>
          <w:b/>
        </w:rPr>
        <w:t>S</w:t>
      </w:r>
      <w:r w:rsidRPr="008C4CEA">
        <w:rPr>
          <w:b/>
        </w:rPr>
        <w:t>ingle Source</w:t>
      </w:r>
      <w:r w:rsidR="001D177D">
        <w:rPr>
          <w:b/>
        </w:rPr>
        <w:t>’</w:t>
      </w:r>
      <w:r w:rsidRPr="00D25D01">
        <w:t xml:space="preserve"> </w:t>
      </w:r>
      <w:r w:rsidRPr="00235C50">
        <w:t xml:space="preserve">is </w:t>
      </w:r>
      <w:r w:rsidRPr="001D177D">
        <w:rPr>
          <w:b/>
          <w:i/>
        </w:rPr>
        <w:t xml:space="preserve">a </w:t>
      </w:r>
      <w:r w:rsidRPr="00235C50">
        <w:t xml:space="preserve">person, corporation, partnership, organization, or entity </w:t>
      </w:r>
      <w:r w:rsidR="001D177D">
        <w:t xml:space="preserve">who </w:t>
      </w:r>
      <w:r w:rsidRPr="00235C50">
        <w:t xml:space="preserve">makes at least one Contribution during the reporting period. </w:t>
      </w:r>
      <w:r w:rsidR="008C4CEA">
        <w:t xml:space="preserve"> </w:t>
      </w:r>
      <w:r w:rsidR="008C4CEA" w:rsidRPr="008C4CEA">
        <w:rPr>
          <w:szCs w:val="24"/>
        </w:rPr>
        <w:t xml:space="preserve">A Single Source’s </w:t>
      </w:r>
      <w:r w:rsidR="001D177D">
        <w:rPr>
          <w:szCs w:val="24"/>
        </w:rPr>
        <w:t>C</w:t>
      </w:r>
      <w:r w:rsidR="008C4CEA" w:rsidRPr="008C4CEA">
        <w:rPr>
          <w:szCs w:val="24"/>
        </w:rPr>
        <w:t>ontribution (source, dollar amount, date of contribution) can only be listed ONCE in a calendar year.</w:t>
      </w:r>
    </w:p>
    <w:p w14:paraId="5FE89316" w14:textId="11676BA8" w:rsidR="008C4CEA" w:rsidRPr="008C4CEA" w:rsidRDefault="008C4CEA" w:rsidP="009B48A3">
      <w:pPr>
        <w:pStyle w:val="ListParagraph"/>
        <w:numPr>
          <w:ilvl w:val="0"/>
          <w:numId w:val="15"/>
        </w:numPr>
        <w:spacing w:after="240" w:line="257" w:lineRule="auto"/>
        <w:contextualSpacing w:val="0"/>
        <w:jc w:val="both"/>
      </w:pPr>
      <w:r w:rsidRPr="00235C50">
        <w:t xml:space="preserve">A </w:t>
      </w:r>
      <w:r w:rsidR="001D177D" w:rsidRPr="000E26C4">
        <w:rPr>
          <w:b/>
        </w:rPr>
        <w:t>‘</w:t>
      </w:r>
      <w:r>
        <w:rPr>
          <w:b/>
        </w:rPr>
        <w:t>M</w:t>
      </w:r>
      <w:r w:rsidRPr="00D25D01">
        <w:rPr>
          <w:b/>
        </w:rPr>
        <w:t>ultiple Source</w:t>
      </w:r>
      <w:r w:rsidR="001D177D">
        <w:rPr>
          <w:b/>
        </w:rPr>
        <w:t>’</w:t>
      </w:r>
      <w:r w:rsidR="00111162">
        <w:t xml:space="preserve"> is </w:t>
      </w:r>
      <w:bookmarkStart w:id="2" w:name="_Hlk13657341"/>
      <w:r w:rsidR="00111162">
        <w:t xml:space="preserve">comprised of </w:t>
      </w:r>
      <w:r w:rsidR="00111162" w:rsidRPr="000E26C4">
        <w:rPr>
          <w:b/>
          <w:i/>
        </w:rPr>
        <w:t>more than one</w:t>
      </w:r>
      <w:r w:rsidR="00111162">
        <w:t xml:space="preserve"> person, corporation, partnership, organization, or entity with an Affiliate Relationship </w:t>
      </w:r>
      <w:r w:rsidR="00BD7CDC">
        <w:t xml:space="preserve">which </w:t>
      </w:r>
      <w:proofErr w:type="gramStart"/>
      <w:r w:rsidR="00111162">
        <w:t>makes a Contribution</w:t>
      </w:r>
      <w:proofErr w:type="gramEnd"/>
      <w:r w:rsidR="00111162">
        <w:t xml:space="preserve"> during the reporting period. </w:t>
      </w:r>
      <w:r w:rsidR="009B48A3">
        <w:t xml:space="preserve"> </w:t>
      </w:r>
      <w:bookmarkEnd w:id="2"/>
      <w:r w:rsidR="00111162">
        <w:t>T</w:t>
      </w:r>
      <w:r>
        <w:t>he</w:t>
      </w:r>
      <w:r w:rsidRPr="007238D4">
        <w:t xml:space="preserve"> </w:t>
      </w:r>
      <w:r>
        <w:t>required</w:t>
      </w:r>
      <w:r w:rsidRPr="007238D4">
        <w:t xml:space="preserve"> </w:t>
      </w:r>
      <w:r>
        <w:t>information</w:t>
      </w:r>
      <w:r w:rsidRPr="007238D4">
        <w:t xml:space="preserve"> </w:t>
      </w:r>
      <w:r>
        <w:t>for</w:t>
      </w:r>
      <w:r w:rsidRPr="007238D4">
        <w:t xml:space="preserve"> </w:t>
      </w:r>
      <w:r>
        <w:t>each</w:t>
      </w:r>
      <w:r w:rsidRPr="007238D4">
        <w:t xml:space="preserve"> </w:t>
      </w:r>
      <w:r>
        <w:t>such</w:t>
      </w:r>
      <w:r w:rsidRPr="007238D4">
        <w:t xml:space="preserve"> </w:t>
      </w:r>
      <w:r>
        <w:t>person, corporation, partnership, organization, or</w:t>
      </w:r>
      <w:r w:rsidRPr="007238D4">
        <w:t xml:space="preserve"> </w:t>
      </w:r>
      <w:r>
        <w:t>entity</w:t>
      </w:r>
      <w:r w:rsidRPr="007238D4">
        <w:t xml:space="preserve"> must be disclos</w:t>
      </w:r>
      <w:r>
        <w:t xml:space="preserve">ed. </w:t>
      </w:r>
      <w:r w:rsidR="009B48A3">
        <w:t xml:space="preserve"> </w:t>
      </w:r>
      <w:r w:rsidR="009B48A3" w:rsidRPr="008C4CEA">
        <w:rPr>
          <w:szCs w:val="24"/>
        </w:rPr>
        <w:t>Numerous</w:t>
      </w:r>
      <w:r w:rsidRPr="008C4CEA">
        <w:rPr>
          <w:szCs w:val="24"/>
        </w:rPr>
        <w:t xml:space="preserve"> Contributions from the same </w:t>
      </w:r>
      <w:r w:rsidR="00111162">
        <w:rPr>
          <w:szCs w:val="24"/>
        </w:rPr>
        <w:t xml:space="preserve">Multiple </w:t>
      </w:r>
      <w:r w:rsidRPr="008C4CEA">
        <w:rPr>
          <w:szCs w:val="24"/>
        </w:rPr>
        <w:t>Source can be listed. (</w:t>
      </w:r>
      <w:r w:rsidRPr="008C4CEA">
        <w:rPr>
          <w:b/>
          <w:i/>
          <w:szCs w:val="24"/>
        </w:rPr>
        <w:t>see Source ID information</w:t>
      </w:r>
      <w:r w:rsidRPr="008C4CEA">
        <w:rPr>
          <w:szCs w:val="24"/>
        </w:rPr>
        <w:t>)</w:t>
      </w:r>
    </w:p>
    <w:p w14:paraId="785F8E2D" w14:textId="1F60102A" w:rsidR="00AA321B" w:rsidRDefault="00AA321B" w:rsidP="00DB1C93">
      <w:pPr>
        <w:pStyle w:val="ListParagraph"/>
        <w:numPr>
          <w:ilvl w:val="1"/>
          <w:numId w:val="15"/>
        </w:numPr>
        <w:spacing w:after="240" w:line="257" w:lineRule="auto"/>
        <w:ind w:left="720"/>
        <w:contextualSpacing w:val="0"/>
        <w:jc w:val="both"/>
        <w:rPr>
          <w:rFonts w:hAnsi="Cambria" w:cs="Cambria"/>
        </w:rPr>
      </w:pPr>
      <w:r>
        <w:rPr>
          <w:rFonts w:hAnsi="Cambria" w:cs="Cambria"/>
        </w:rPr>
        <w:t xml:space="preserve">When disclosing </w:t>
      </w:r>
      <w:r w:rsidRPr="00AA321B">
        <w:rPr>
          <w:rFonts w:hAnsi="Cambria" w:cs="Cambria"/>
          <w:b/>
        </w:rPr>
        <w:t>Multiple Sources</w:t>
      </w:r>
      <w:r>
        <w:rPr>
          <w:rFonts w:hAnsi="Cambria" w:cs="Cambria"/>
        </w:rPr>
        <w:t xml:space="preserve"> </w:t>
      </w:r>
      <w:r w:rsidR="009B48A3">
        <w:rPr>
          <w:rFonts w:hAnsi="Cambria" w:cs="Cambria"/>
        </w:rPr>
        <w:t xml:space="preserve">who </w:t>
      </w:r>
      <w:r>
        <w:rPr>
          <w:rFonts w:hAnsi="Cambria" w:cs="Cambria"/>
        </w:rPr>
        <w:t xml:space="preserve">do </w:t>
      </w:r>
      <w:r w:rsidR="009B48A3">
        <w:rPr>
          <w:rFonts w:hAnsi="Cambria" w:cs="Cambria"/>
          <w:b/>
          <w:u w:val="single"/>
        </w:rPr>
        <w:t>NOT</w:t>
      </w:r>
      <w:r w:rsidR="009B48A3">
        <w:rPr>
          <w:rFonts w:hAnsi="Cambria" w:cs="Cambria"/>
        </w:rPr>
        <w:t xml:space="preserve"> </w:t>
      </w:r>
      <w:r>
        <w:rPr>
          <w:rFonts w:hAnsi="Cambria" w:cs="Cambria"/>
        </w:rPr>
        <w:t xml:space="preserve">have a Parent/Subsidiary relationship, identify all Entities and/or Individuals that are part of the Multiple Source relationship with the </w:t>
      </w:r>
      <w:r w:rsidRPr="005D675C">
        <w:rPr>
          <w:rFonts w:hAnsi="Cambria" w:cs="Cambria"/>
          <w:b/>
        </w:rPr>
        <w:t>SAME</w:t>
      </w:r>
      <w:r>
        <w:rPr>
          <w:rFonts w:hAnsi="Cambria" w:cs="Cambria"/>
        </w:rPr>
        <w:t xml:space="preserve"> Source ID Number</w:t>
      </w:r>
      <w:r w:rsidR="00727E10">
        <w:rPr>
          <w:rFonts w:hAnsi="Cambria" w:cs="Cambria"/>
        </w:rPr>
        <w:t xml:space="preserve"> </w:t>
      </w:r>
      <w:r w:rsidR="00727E10" w:rsidRPr="00813F99">
        <w:rPr>
          <w:rFonts w:hAnsi="Cambria" w:cs="Cambria"/>
          <w:b/>
        </w:rPr>
        <w:t>followed by a letter</w:t>
      </w:r>
      <w:r w:rsidR="00727E10">
        <w:rPr>
          <w:rFonts w:hAnsi="Cambria" w:cs="Cambria"/>
        </w:rPr>
        <w:t>.</w:t>
      </w:r>
    </w:p>
    <w:p w14:paraId="04DE56BA" w14:textId="338C35F0" w:rsidR="00AA321B" w:rsidRDefault="00813F99" w:rsidP="00813F99">
      <w:pPr>
        <w:pStyle w:val="BodyText"/>
        <w:ind w:left="360"/>
        <w:rPr>
          <w:rFonts w:hAnsi="Cambria" w:cs="Cambria"/>
        </w:rPr>
      </w:pPr>
      <w:r>
        <w:rPr>
          <w:rFonts w:hAnsi="Cambria" w:cs="Cambria"/>
          <w:noProof/>
        </w:rPr>
        <w:drawing>
          <wp:inline distT="0" distB="0" distL="0" distR="0" wp14:anchorId="24FE13D4" wp14:editId="03280F3E">
            <wp:extent cx="5943600" cy="514350"/>
            <wp:effectExtent l="0" t="0" r="0" b="0"/>
            <wp:docPr id="21" name="Picture 21" descr="A screenshot of a social media post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ofaff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B1D324" w14:textId="77777777" w:rsidR="009005AF" w:rsidRPr="00AA321B" w:rsidRDefault="009005AF" w:rsidP="00231C3A">
      <w:pPr>
        <w:pStyle w:val="BodyText"/>
        <w:ind w:left="360"/>
        <w:rPr>
          <w:rFonts w:hAnsi="Cambria" w:cs="Cambria"/>
        </w:rPr>
      </w:pPr>
    </w:p>
    <w:p w14:paraId="20FE076A" w14:textId="5B013606" w:rsidR="00170697" w:rsidRPr="00DB1C93" w:rsidRDefault="006B04F8" w:rsidP="00DB1C93">
      <w:pPr>
        <w:pStyle w:val="ListParagraph"/>
        <w:numPr>
          <w:ilvl w:val="1"/>
          <w:numId w:val="15"/>
        </w:numPr>
        <w:spacing w:after="240" w:line="257" w:lineRule="auto"/>
        <w:ind w:left="720"/>
        <w:contextualSpacing w:val="0"/>
        <w:jc w:val="both"/>
      </w:pPr>
      <w:r>
        <w:t>When</w:t>
      </w:r>
      <w:r w:rsidRPr="00A6679A">
        <w:t xml:space="preserve"> </w:t>
      </w:r>
      <w:r w:rsidRPr="00AA321B">
        <w:rPr>
          <w:spacing w:val="-2"/>
        </w:rPr>
        <w:t>disclosing</w:t>
      </w:r>
      <w:r w:rsidRPr="00A6679A">
        <w:t xml:space="preserve"> </w:t>
      </w:r>
      <w:r w:rsidR="00AA321B" w:rsidRPr="00AA321B">
        <w:rPr>
          <w:b/>
          <w:bCs/>
        </w:rPr>
        <w:t>M</w:t>
      </w:r>
      <w:r w:rsidRPr="00AA321B">
        <w:rPr>
          <w:b/>
          <w:bCs/>
        </w:rPr>
        <w:t>ultiple Sources</w:t>
      </w:r>
      <w:r w:rsidR="00AA321B" w:rsidRPr="00AA321B">
        <w:rPr>
          <w:b/>
          <w:bCs/>
        </w:rPr>
        <w:t xml:space="preserve"> with </w:t>
      </w:r>
      <w:r w:rsidR="00AA321B" w:rsidRPr="00B62B7A">
        <w:rPr>
          <w:b/>
          <w:bCs/>
        </w:rPr>
        <w:t>a Parent/Subsidiary relationship</w:t>
      </w:r>
      <w:r>
        <w:t>, identify</w:t>
      </w:r>
      <w:r w:rsidR="00AA321B">
        <w:t xml:space="preserve"> the Parent Entity with a Source ID number followed by the letter </w:t>
      </w:r>
      <w:r w:rsidR="00072F90" w:rsidRPr="000E26C4">
        <w:rPr>
          <w:b/>
        </w:rPr>
        <w:t>‘</w:t>
      </w:r>
      <w:r w:rsidR="00AA321B" w:rsidRPr="000E26C4">
        <w:rPr>
          <w:b/>
        </w:rPr>
        <w:t>P</w:t>
      </w:r>
      <w:r w:rsidR="00072F90" w:rsidRPr="000E26C4">
        <w:rPr>
          <w:b/>
        </w:rPr>
        <w:t>’</w:t>
      </w:r>
      <w:r w:rsidR="00AA321B" w:rsidRPr="009B48A3">
        <w:t>.</w:t>
      </w:r>
    </w:p>
    <w:p w14:paraId="2397A378" w14:textId="2D6C18F7" w:rsidR="009B48A3" w:rsidRPr="00DB1C93" w:rsidRDefault="009B48A3" w:rsidP="006E63B3">
      <w:pPr>
        <w:pStyle w:val="ListParagraph"/>
        <w:numPr>
          <w:ilvl w:val="2"/>
          <w:numId w:val="15"/>
        </w:numPr>
        <w:spacing w:after="120" w:line="257" w:lineRule="auto"/>
        <w:ind w:left="1267"/>
        <w:contextualSpacing w:val="0"/>
        <w:jc w:val="both"/>
      </w:pPr>
      <w:r w:rsidRPr="009B48A3">
        <w:t xml:space="preserve">When disclosing a </w:t>
      </w:r>
      <w:r w:rsidRPr="009B48A3">
        <w:rPr>
          <w:b/>
        </w:rPr>
        <w:t>single</w:t>
      </w:r>
      <w:r>
        <w:rPr>
          <w:rFonts w:ascii="Minion Pro" w:hAnsi="Minion Pro"/>
          <w:color w:val="0070C0"/>
          <w:sz w:val="24"/>
          <w:szCs w:val="24"/>
        </w:rPr>
        <w:t xml:space="preserve"> </w:t>
      </w:r>
      <w:r w:rsidR="00170697" w:rsidRPr="009B48A3">
        <w:rPr>
          <w:b/>
          <w:bCs/>
        </w:rPr>
        <w:t>Subsidiary</w:t>
      </w:r>
      <w:r w:rsidR="00170697" w:rsidRPr="00170697">
        <w:rPr>
          <w:b/>
        </w:rPr>
        <w:t xml:space="preserve"> related to the </w:t>
      </w:r>
      <w:r w:rsidR="00170697">
        <w:rPr>
          <w:b/>
        </w:rPr>
        <w:t xml:space="preserve">same </w:t>
      </w:r>
      <w:r w:rsidR="00170697" w:rsidRPr="00170697">
        <w:rPr>
          <w:b/>
        </w:rPr>
        <w:t>Parent</w:t>
      </w:r>
      <w:r w:rsidR="00474788">
        <w:rPr>
          <w:b/>
        </w:rPr>
        <w:t xml:space="preserve"> Entity</w:t>
      </w:r>
      <w:r>
        <w:t>, i</w:t>
      </w:r>
      <w:r w:rsidR="00AA321B">
        <w:t xml:space="preserve">dentify </w:t>
      </w:r>
      <w:r>
        <w:t xml:space="preserve">the </w:t>
      </w:r>
      <w:r w:rsidR="00170697">
        <w:t xml:space="preserve">single Subsidiary </w:t>
      </w:r>
      <w:r>
        <w:t xml:space="preserve">by using </w:t>
      </w:r>
      <w:r w:rsidR="00AA321B">
        <w:t xml:space="preserve">the same </w:t>
      </w:r>
      <w:r w:rsidR="00274124">
        <w:t xml:space="preserve">numeric </w:t>
      </w:r>
      <w:r w:rsidR="00AA321B">
        <w:t>Source ID number</w:t>
      </w:r>
      <w:r w:rsidR="0082178F">
        <w:t xml:space="preserve"> of the Parent Entity</w:t>
      </w:r>
      <w:r>
        <w:t>,</w:t>
      </w:r>
      <w:r w:rsidR="00AA321B">
        <w:t xml:space="preserve"> followed be </w:t>
      </w:r>
      <w:r w:rsidR="009005AF">
        <w:t xml:space="preserve">the letter </w:t>
      </w:r>
      <w:r w:rsidR="009005AF" w:rsidRPr="00274124">
        <w:rPr>
          <w:b/>
        </w:rPr>
        <w:t>‘S’</w:t>
      </w:r>
      <w:r w:rsidR="009005AF">
        <w:t>.</w:t>
      </w:r>
    </w:p>
    <w:p w14:paraId="4C6F203C" w14:textId="21C9118D" w:rsidR="00170697" w:rsidRPr="009B48A3" w:rsidRDefault="00170697" w:rsidP="006E63B3">
      <w:pPr>
        <w:spacing w:after="360" w:line="257" w:lineRule="auto"/>
        <w:ind w:left="1440"/>
        <w:jc w:val="both"/>
        <w:rPr>
          <w:rFonts w:ascii="Cambria" w:hAnsi="Cambria" w:cs="Cambria"/>
          <w:sz w:val="16"/>
          <w:szCs w:val="16"/>
        </w:rPr>
      </w:pPr>
      <w:r>
        <w:rPr>
          <w:noProof/>
        </w:rPr>
        <w:drawing>
          <wp:inline distT="0" distB="0" distL="0" distR="0" wp14:anchorId="0A189C62" wp14:editId="6D340F3A">
            <wp:extent cx="4695238" cy="1542857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95238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AFA20" w14:textId="78F7CA4D" w:rsidR="00474788" w:rsidRPr="00DB1C93" w:rsidRDefault="00474788" w:rsidP="00DC3C71">
      <w:pPr>
        <w:pStyle w:val="ListParagraph"/>
        <w:numPr>
          <w:ilvl w:val="2"/>
          <w:numId w:val="15"/>
        </w:numPr>
        <w:spacing w:after="240" w:line="257" w:lineRule="auto"/>
        <w:ind w:left="1260"/>
        <w:contextualSpacing w:val="0"/>
        <w:jc w:val="both"/>
      </w:pPr>
      <w:r>
        <w:t xml:space="preserve">When disclosing </w:t>
      </w:r>
      <w:r w:rsidR="00170697" w:rsidRPr="00170697">
        <w:rPr>
          <w:b/>
        </w:rPr>
        <w:t xml:space="preserve">multiple </w:t>
      </w:r>
      <w:r w:rsidR="0082178F" w:rsidRPr="00474788">
        <w:rPr>
          <w:b/>
          <w:bCs/>
        </w:rPr>
        <w:t>Subsidiar</w:t>
      </w:r>
      <w:r w:rsidR="00170697" w:rsidRPr="00474788">
        <w:rPr>
          <w:b/>
          <w:bCs/>
        </w:rPr>
        <w:t>ies</w:t>
      </w:r>
      <w:r w:rsidR="0082178F" w:rsidRPr="00170697">
        <w:rPr>
          <w:b/>
        </w:rPr>
        <w:t xml:space="preserve"> related to the </w:t>
      </w:r>
      <w:r w:rsidR="00170697">
        <w:rPr>
          <w:b/>
        </w:rPr>
        <w:t xml:space="preserve">same </w:t>
      </w:r>
      <w:r w:rsidR="0082178F" w:rsidRPr="00170697">
        <w:rPr>
          <w:b/>
        </w:rPr>
        <w:t>Parent</w:t>
      </w:r>
      <w:r w:rsidR="00072F90">
        <w:rPr>
          <w:b/>
        </w:rPr>
        <w:t xml:space="preserve"> Entity</w:t>
      </w:r>
      <w:r w:rsidRPr="00274124">
        <w:t>, identify</w:t>
      </w:r>
      <w:r>
        <w:t xml:space="preserve"> the </w:t>
      </w:r>
      <w:r w:rsidR="00274124">
        <w:t>Parent Entity</w:t>
      </w:r>
      <w:r w:rsidR="00274124" w:rsidRPr="00274124">
        <w:t xml:space="preserve"> </w:t>
      </w:r>
      <w:r w:rsidR="00274124">
        <w:t xml:space="preserve">by assigning a numeric value to the Source ID followed by the letter </w:t>
      </w:r>
      <w:r w:rsidR="00274124" w:rsidRPr="00274124">
        <w:rPr>
          <w:b/>
        </w:rPr>
        <w:t>‘P’</w:t>
      </w:r>
      <w:r w:rsidR="00274124">
        <w:t xml:space="preserve">.  Identify each </w:t>
      </w:r>
      <w:r>
        <w:t>Subsidiar</w:t>
      </w:r>
      <w:r w:rsidR="00274124">
        <w:t xml:space="preserve">y </w:t>
      </w:r>
      <w:r>
        <w:t xml:space="preserve">by </w:t>
      </w:r>
      <w:r w:rsidR="00274124">
        <w:t xml:space="preserve">using the SAME numeric Source ID of the Parent Entity, followed by the letter </w:t>
      </w:r>
      <w:r w:rsidR="00274124" w:rsidRPr="00DC3C71">
        <w:rPr>
          <w:b/>
        </w:rPr>
        <w:t>‘S’ and a number</w:t>
      </w:r>
      <w:r w:rsidR="00274124">
        <w:t>.</w:t>
      </w:r>
    </w:p>
    <w:p w14:paraId="1DB35BD4" w14:textId="35B9883C" w:rsidR="00F30177" w:rsidRPr="006E63B3" w:rsidRDefault="003B7F20" w:rsidP="00DC3C71">
      <w:pPr>
        <w:pStyle w:val="BodyText"/>
        <w:ind w:left="1260"/>
      </w:pPr>
      <w:r w:rsidRPr="00813F99">
        <w:rPr>
          <w:b/>
          <w:color w:val="0070C0"/>
        </w:rPr>
        <w:t>EXAMPLE</w:t>
      </w:r>
      <w:r w:rsidRPr="00813F99">
        <w:rPr>
          <w:color w:val="0070C0"/>
        </w:rPr>
        <w:t xml:space="preserve">:  </w:t>
      </w:r>
      <w:r w:rsidRPr="00813F99">
        <w:t xml:space="preserve">Parent Company A is assigned a Source ID of </w:t>
      </w:r>
      <w:r w:rsidRPr="00813F99">
        <w:rPr>
          <w:b/>
        </w:rPr>
        <w:t>8P</w:t>
      </w:r>
      <w:r w:rsidRPr="00813F99">
        <w:t xml:space="preserve">. </w:t>
      </w:r>
      <w:r w:rsidR="00274124" w:rsidRPr="00813F99">
        <w:t xml:space="preserve"> </w:t>
      </w:r>
      <w:r w:rsidR="0042283F" w:rsidRPr="00813F99">
        <w:t xml:space="preserve">Subsidiary Company A is assigned a Source ID of </w:t>
      </w:r>
      <w:r w:rsidR="0042283F" w:rsidRPr="00813F99">
        <w:rPr>
          <w:b/>
        </w:rPr>
        <w:t>8S</w:t>
      </w:r>
      <w:r w:rsidR="00856CCD" w:rsidRPr="00813F99">
        <w:rPr>
          <w:b/>
        </w:rPr>
        <w:t>1</w:t>
      </w:r>
      <w:r w:rsidR="00274124" w:rsidRPr="00813F99">
        <w:t>;</w:t>
      </w:r>
      <w:r w:rsidR="00856CCD" w:rsidRPr="00813F99">
        <w:t xml:space="preserve"> Subsidiary Company B is assigned a Source ID of </w:t>
      </w:r>
      <w:r w:rsidR="00856CCD" w:rsidRPr="00813F99">
        <w:rPr>
          <w:b/>
        </w:rPr>
        <w:t>8S2</w:t>
      </w:r>
      <w:r w:rsidR="00274124" w:rsidRPr="00813F99">
        <w:t>;</w:t>
      </w:r>
      <w:r w:rsidR="00856CCD" w:rsidRPr="00813F99">
        <w:t xml:space="preserve"> </w:t>
      </w:r>
      <w:commentRangeStart w:id="3"/>
      <w:r w:rsidR="00856CCD" w:rsidRPr="00813F99">
        <w:t>etc</w:t>
      </w:r>
      <w:commentRangeEnd w:id="3"/>
      <w:r w:rsidR="00A81EA2">
        <w:rPr>
          <w:rStyle w:val="CommentReference"/>
          <w:rFonts w:eastAsiaTheme="minorHAnsi"/>
        </w:rPr>
        <w:commentReference w:id="3"/>
      </w:r>
      <w:r w:rsidR="00856CCD" w:rsidRPr="00813F99">
        <w:t xml:space="preserve">. </w:t>
      </w:r>
    </w:p>
    <w:p w14:paraId="04D69E80" w14:textId="0CEA34FE" w:rsidR="009005AF" w:rsidRPr="006E63B3" w:rsidRDefault="0010494E" w:rsidP="006E63B3">
      <w:pPr>
        <w:pStyle w:val="BodyText"/>
        <w:spacing w:after="360"/>
        <w:ind w:left="1440"/>
        <w:rPr>
          <w:rFonts w:ascii="Cambria" w:hAnsi="Cambria" w:cs="Cambria"/>
          <w:sz w:val="16"/>
          <w:szCs w:val="16"/>
          <w:highlight w:val="yellow"/>
        </w:rPr>
      </w:pPr>
      <w:r>
        <w:rPr>
          <w:rFonts w:ascii="Cambria" w:hAnsi="Cambria" w:cs="Cambria"/>
          <w:noProof/>
          <w:sz w:val="16"/>
          <w:szCs w:val="16"/>
        </w:rPr>
        <w:lastRenderedPageBreak/>
        <w:drawing>
          <wp:inline distT="0" distB="0" distL="0" distR="0" wp14:anchorId="1C0E59A5" wp14:editId="2A976429">
            <wp:extent cx="4650080" cy="1972472"/>
            <wp:effectExtent l="0" t="0" r="0" b="8890"/>
            <wp:docPr id="3" name="Picture 3" descr="A screenshot of a cell phone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ofmult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080" cy="1972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512F8" w14:textId="60829C07" w:rsidR="006B04F8" w:rsidRPr="00357EBD" w:rsidRDefault="00231C3A" w:rsidP="00DB09EE">
      <w:pPr>
        <w:pStyle w:val="Heading2"/>
        <w:numPr>
          <w:ilvl w:val="0"/>
          <w:numId w:val="14"/>
        </w:numPr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Source Name (Entity)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="00F30177" w:rsidRPr="00357EBD">
        <w:rPr>
          <w:rFonts w:ascii="Minion Pro" w:hAnsi="Minion Pro"/>
          <w:color w:val="0070C0"/>
          <w:sz w:val="24"/>
          <w:szCs w:val="24"/>
        </w:rPr>
        <w:t>‘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Column </w:t>
      </w:r>
      <w:r w:rsidR="008A1E54" w:rsidRPr="00357EBD">
        <w:rPr>
          <w:rFonts w:ascii="Minion Pro" w:hAnsi="Minion Pro"/>
          <w:color w:val="0070C0"/>
          <w:sz w:val="24"/>
          <w:szCs w:val="24"/>
        </w:rPr>
        <w:t>C</w:t>
      </w:r>
      <w:r w:rsidR="00F30177" w:rsidRPr="00357EBD">
        <w:rPr>
          <w:rFonts w:ascii="Minion Pro" w:hAnsi="Minion Pro"/>
          <w:color w:val="0070C0"/>
          <w:sz w:val="24"/>
          <w:szCs w:val="24"/>
        </w:rPr>
        <w:t>’</w:t>
      </w:r>
      <w:r w:rsidR="008A1E54" w:rsidRPr="00357EBD">
        <w:rPr>
          <w:rFonts w:ascii="Minion Pro" w:hAnsi="Minion Pro"/>
          <w:color w:val="0070C0"/>
          <w:sz w:val="24"/>
          <w:szCs w:val="24"/>
        </w:rPr>
        <w:t xml:space="preserve"> </w:t>
      </w:r>
    </w:p>
    <w:p w14:paraId="64258C22" w14:textId="06675506" w:rsidR="00170697" w:rsidRPr="00170697" w:rsidRDefault="008A1E54" w:rsidP="00231C3A">
      <w:pPr>
        <w:pStyle w:val="BodyText"/>
        <w:spacing w:before="0"/>
        <w:ind w:left="360"/>
        <w:rPr>
          <w:b/>
          <w:i/>
          <w:color w:val="FF0000"/>
        </w:rPr>
      </w:pPr>
      <w:r>
        <w:t>Only use Column C if reporting the name of an Entity (</w:t>
      </w:r>
      <w:r w:rsidR="00072F90">
        <w:t>O</w:t>
      </w:r>
      <w:r>
        <w:t>rganization)</w:t>
      </w:r>
      <w:r w:rsidR="00AA321B">
        <w:t xml:space="preserve">.  </w:t>
      </w:r>
      <w:r w:rsidR="009005AF">
        <w:t>I</w:t>
      </w:r>
      <w:r w:rsidR="006B04F8" w:rsidRPr="001928CF">
        <w:t xml:space="preserve">nclude the full corporate name of the </w:t>
      </w:r>
      <w:r w:rsidR="00072F90">
        <w:t>E</w:t>
      </w:r>
      <w:r w:rsidR="006B04F8" w:rsidRPr="001928CF">
        <w:t>ntity</w:t>
      </w:r>
      <w:r w:rsidR="006B04F8">
        <w:t>,</w:t>
      </w:r>
      <w:r w:rsidR="0082178F">
        <w:t xml:space="preserve"> and </w:t>
      </w:r>
      <w:r w:rsidR="0082178F" w:rsidRPr="0082178F">
        <w:rPr>
          <w:b/>
          <w:u w:val="single"/>
        </w:rPr>
        <w:t>do not use abbreviations</w:t>
      </w:r>
      <w:r w:rsidR="0082178F">
        <w:t xml:space="preserve"> for terms such as </w:t>
      </w:r>
      <w:r w:rsidR="006B04F8" w:rsidRPr="001928CF">
        <w:t xml:space="preserve">“corporation” or “association” </w:t>
      </w:r>
      <w:r w:rsidR="00CC48B1">
        <w:t>if they</w:t>
      </w:r>
      <w:r w:rsidR="0082178F">
        <w:t xml:space="preserve"> are part of the Entity name.  </w:t>
      </w:r>
      <w:r w:rsidR="00170697" w:rsidRPr="00170697">
        <w:rPr>
          <w:b/>
          <w:i/>
          <w:color w:val="FF0000"/>
        </w:rPr>
        <w:t xml:space="preserve">Do not use this column if reporting </w:t>
      </w:r>
      <w:r w:rsidR="00CC48B1">
        <w:rPr>
          <w:b/>
          <w:i/>
          <w:color w:val="FF0000"/>
        </w:rPr>
        <w:t>C</w:t>
      </w:r>
      <w:r w:rsidR="00170697" w:rsidRPr="00170697">
        <w:rPr>
          <w:b/>
          <w:i/>
          <w:color w:val="FF0000"/>
        </w:rPr>
        <w:t xml:space="preserve">ontributions </w:t>
      </w:r>
      <w:r w:rsidR="00CC48B1">
        <w:rPr>
          <w:b/>
          <w:i/>
          <w:color w:val="FF0000"/>
        </w:rPr>
        <w:t xml:space="preserve">received from </w:t>
      </w:r>
      <w:r w:rsidR="00170697" w:rsidRPr="00170697">
        <w:rPr>
          <w:b/>
          <w:i/>
          <w:color w:val="FF0000"/>
        </w:rPr>
        <w:t xml:space="preserve">an Individual. </w:t>
      </w:r>
    </w:p>
    <w:p w14:paraId="0F7DDE9A" w14:textId="06A91351" w:rsidR="00170697" w:rsidRDefault="00D70398" w:rsidP="00D70398">
      <w:pPr>
        <w:pStyle w:val="BodyText"/>
        <w:spacing w:after="360"/>
        <w:ind w:left="720"/>
      </w:pPr>
      <w:r>
        <w:rPr>
          <w:noProof/>
        </w:rPr>
        <w:drawing>
          <wp:inline distT="0" distB="0" distL="0" distR="0" wp14:anchorId="3A1F668E" wp14:editId="1F6F29F3">
            <wp:extent cx="3277057" cy="3353268"/>
            <wp:effectExtent l="0" t="0" r="0" b="0"/>
            <wp:docPr id="24" name="Picture 24" descr="A screenshot of a cell phone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ofsname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057" cy="335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13468" w14:textId="0DA8AA83" w:rsidR="006B04F8" w:rsidRPr="00357EBD" w:rsidRDefault="00231C3A" w:rsidP="00DB09EE">
      <w:pPr>
        <w:pStyle w:val="Heading2"/>
        <w:numPr>
          <w:ilvl w:val="0"/>
          <w:numId w:val="14"/>
        </w:numPr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Source Last Name (Person)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="00F30177" w:rsidRPr="00357EBD">
        <w:rPr>
          <w:rFonts w:ascii="Minion Pro" w:hAnsi="Minion Pro"/>
          <w:color w:val="0070C0"/>
          <w:sz w:val="24"/>
          <w:szCs w:val="24"/>
        </w:rPr>
        <w:t>‘</w:t>
      </w:r>
      <w:r w:rsidR="006B04F8" w:rsidRPr="00357EBD">
        <w:rPr>
          <w:rFonts w:ascii="Minion Pro" w:hAnsi="Minion Pro"/>
          <w:color w:val="0070C0"/>
          <w:sz w:val="24"/>
          <w:szCs w:val="24"/>
        </w:rPr>
        <w:t>Column</w:t>
      </w:r>
      <w:r w:rsidR="00170697" w:rsidRPr="00357EBD">
        <w:rPr>
          <w:rFonts w:ascii="Minion Pro" w:hAnsi="Minion Pro"/>
          <w:color w:val="0070C0"/>
          <w:sz w:val="24"/>
          <w:szCs w:val="24"/>
        </w:rPr>
        <w:t xml:space="preserve"> D</w:t>
      </w:r>
      <w:r w:rsidR="00F30177" w:rsidRPr="00357EBD">
        <w:rPr>
          <w:rFonts w:ascii="Minion Pro" w:hAnsi="Minion Pro"/>
          <w:color w:val="0070C0"/>
          <w:sz w:val="24"/>
          <w:szCs w:val="24"/>
        </w:rPr>
        <w:t>’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 </w:t>
      </w:r>
    </w:p>
    <w:p w14:paraId="7D6426F6" w14:textId="6FAC9D3F" w:rsidR="00BC0A4D" w:rsidRDefault="00447BC7" w:rsidP="00231C3A">
      <w:pPr>
        <w:pStyle w:val="BodyText"/>
        <w:spacing w:before="0"/>
        <w:ind w:left="360"/>
        <w:rPr>
          <w:b/>
          <w:i/>
          <w:color w:val="FF0000"/>
        </w:rPr>
      </w:pPr>
      <w:r>
        <w:t>Only use Columns D, E, F and G i</w:t>
      </w:r>
      <w:r w:rsidR="006B04F8" w:rsidRPr="00C22B1E">
        <w:t xml:space="preserve">f the </w:t>
      </w:r>
      <w:r w:rsidR="006B04F8">
        <w:t>S</w:t>
      </w:r>
      <w:r w:rsidR="006B04F8" w:rsidRPr="00C22B1E">
        <w:t xml:space="preserve">ource is a </w:t>
      </w:r>
      <w:hyperlink w:anchor="_bookmark4" w:history="1">
        <w:r w:rsidR="006B04F8" w:rsidRPr="002A3E23">
          <w:rPr>
            <w:b/>
            <w:bCs/>
          </w:rPr>
          <w:t>person</w:t>
        </w:r>
        <w:r>
          <w:rPr>
            <w:b/>
            <w:bCs/>
          </w:rPr>
          <w:t>.</w:t>
        </w:r>
      </w:hyperlink>
      <w:r w:rsidR="006B04F8" w:rsidRPr="00C22B1E">
        <w:t xml:space="preserve"> </w:t>
      </w:r>
      <w:r>
        <w:t xml:space="preserve"> I</w:t>
      </w:r>
      <w:r w:rsidR="006B04F8">
        <w:t>dentify</w:t>
      </w:r>
      <w:r w:rsidR="006B04F8" w:rsidRPr="00C22B1E">
        <w:t xml:space="preserve"> </w:t>
      </w:r>
      <w:r>
        <w:t xml:space="preserve">the person’s </w:t>
      </w:r>
      <w:r>
        <w:rPr>
          <w:b/>
        </w:rPr>
        <w:t>L</w:t>
      </w:r>
      <w:r w:rsidR="006B04F8" w:rsidRPr="009C14B6">
        <w:rPr>
          <w:b/>
        </w:rPr>
        <w:t xml:space="preserve">ast </w:t>
      </w:r>
      <w:r>
        <w:rPr>
          <w:b/>
        </w:rPr>
        <w:t>N</w:t>
      </w:r>
      <w:r w:rsidR="006B04F8" w:rsidRPr="009C14B6">
        <w:rPr>
          <w:b/>
        </w:rPr>
        <w:t>ame</w:t>
      </w:r>
      <w:r w:rsidR="006B04F8" w:rsidRPr="00C22B1E">
        <w:t xml:space="preserve"> in this column.</w:t>
      </w:r>
      <w:r w:rsidR="00170697">
        <w:t xml:space="preserve"> </w:t>
      </w:r>
      <w:r>
        <w:t xml:space="preserve"> </w:t>
      </w:r>
      <w:r w:rsidR="00170697" w:rsidRPr="00170697">
        <w:rPr>
          <w:b/>
          <w:i/>
          <w:color w:val="FF0000"/>
        </w:rPr>
        <w:t xml:space="preserve">Do not use this column if reporting </w:t>
      </w:r>
      <w:r>
        <w:rPr>
          <w:b/>
          <w:i/>
          <w:color w:val="FF0000"/>
        </w:rPr>
        <w:t>C</w:t>
      </w:r>
      <w:r w:rsidR="00170697" w:rsidRPr="00170697">
        <w:rPr>
          <w:b/>
          <w:i/>
          <w:color w:val="FF0000"/>
        </w:rPr>
        <w:t xml:space="preserve">ontributions </w:t>
      </w:r>
      <w:r>
        <w:rPr>
          <w:b/>
          <w:i/>
          <w:color w:val="FF0000"/>
        </w:rPr>
        <w:t xml:space="preserve">received from </w:t>
      </w:r>
      <w:r w:rsidR="00170697" w:rsidRPr="00170697">
        <w:rPr>
          <w:b/>
          <w:i/>
          <w:color w:val="FF0000"/>
        </w:rPr>
        <w:t xml:space="preserve">an </w:t>
      </w:r>
      <w:r w:rsidR="000A5FFB">
        <w:rPr>
          <w:b/>
          <w:i/>
          <w:color w:val="FF0000"/>
        </w:rPr>
        <w:t>Entity</w:t>
      </w:r>
      <w:r w:rsidR="00170697" w:rsidRPr="00170697">
        <w:rPr>
          <w:b/>
          <w:i/>
          <w:color w:val="FF0000"/>
        </w:rPr>
        <w:t xml:space="preserve">. </w:t>
      </w:r>
    </w:p>
    <w:p w14:paraId="06379985" w14:textId="79C65EBA" w:rsidR="007E68F7" w:rsidRPr="00FA7E1F" w:rsidRDefault="00D70398" w:rsidP="00447BC7">
      <w:pPr>
        <w:pStyle w:val="BodyText"/>
        <w:spacing w:after="360"/>
        <w:ind w:left="360"/>
        <w:rPr>
          <w:b/>
          <w:i/>
          <w:color w:val="FF0000"/>
        </w:rPr>
      </w:pPr>
      <w:r>
        <w:rPr>
          <w:b/>
          <w:i/>
          <w:noProof/>
          <w:color w:val="FF0000"/>
        </w:rPr>
        <w:lastRenderedPageBreak/>
        <w:drawing>
          <wp:inline distT="0" distB="0" distL="0" distR="0" wp14:anchorId="6511C9FA" wp14:editId="0BA2A5FC">
            <wp:extent cx="5943600" cy="3234055"/>
            <wp:effectExtent l="0" t="0" r="0" b="4445"/>
            <wp:docPr id="25" name="Picture 25" descr="A screenshot of a cell phone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oflast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927F5" w14:textId="1AA221A2" w:rsidR="006B04F8" w:rsidRPr="00357EBD" w:rsidRDefault="00231C3A" w:rsidP="00DB09EE">
      <w:pPr>
        <w:pStyle w:val="Heading2"/>
        <w:numPr>
          <w:ilvl w:val="0"/>
          <w:numId w:val="14"/>
        </w:numPr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Source First Name (Person)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="007E68F7" w:rsidRPr="00357EBD">
        <w:rPr>
          <w:rFonts w:ascii="Minion Pro" w:hAnsi="Minion Pro"/>
          <w:color w:val="0070C0"/>
          <w:sz w:val="24"/>
          <w:szCs w:val="24"/>
        </w:rPr>
        <w:t>‘</w:t>
      </w:r>
      <w:r w:rsidR="006B04F8" w:rsidRPr="00357EBD">
        <w:rPr>
          <w:rFonts w:ascii="Minion Pro" w:hAnsi="Minion Pro"/>
          <w:color w:val="0070C0"/>
          <w:sz w:val="24"/>
          <w:szCs w:val="24"/>
        </w:rPr>
        <w:t>Column</w:t>
      </w:r>
      <w:r w:rsidR="00170697" w:rsidRPr="00357EBD">
        <w:rPr>
          <w:rFonts w:ascii="Minion Pro" w:hAnsi="Minion Pro"/>
          <w:color w:val="0070C0"/>
          <w:sz w:val="24"/>
          <w:szCs w:val="24"/>
        </w:rPr>
        <w:t xml:space="preserve"> </w:t>
      </w:r>
      <w:r w:rsidR="007E68F7" w:rsidRPr="00357EBD">
        <w:rPr>
          <w:rFonts w:ascii="Minion Pro" w:hAnsi="Minion Pro"/>
          <w:color w:val="0070C0"/>
          <w:sz w:val="24"/>
          <w:szCs w:val="24"/>
        </w:rPr>
        <w:t>E’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 </w:t>
      </w:r>
    </w:p>
    <w:p w14:paraId="1C4D8D93" w14:textId="77777777" w:rsidR="00405C83" w:rsidRDefault="00447BC7" w:rsidP="00231C3A">
      <w:pPr>
        <w:pStyle w:val="BodyText"/>
        <w:ind w:left="360"/>
        <w:rPr>
          <w:b/>
          <w:i/>
          <w:color w:val="FF0000"/>
        </w:rPr>
      </w:pPr>
      <w:r>
        <w:t>Only use Columns D, E, F and G i</w:t>
      </w:r>
      <w:r w:rsidR="006B04F8" w:rsidRPr="00C22B1E">
        <w:t xml:space="preserve">f the </w:t>
      </w:r>
      <w:r w:rsidR="006B04F8">
        <w:t>S</w:t>
      </w:r>
      <w:r w:rsidR="006B04F8" w:rsidRPr="00C22B1E">
        <w:t>ource is a</w:t>
      </w:r>
      <w:r w:rsidR="006B04F8" w:rsidRPr="002A3E23">
        <w:rPr>
          <w:b/>
          <w:bCs/>
        </w:rPr>
        <w:t xml:space="preserve"> </w:t>
      </w:r>
      <w:hyperlink w:anchor="_bookmark5" w:history="1">
        <w:r w:rsidR="006B04F8" w:rsidRPr="002A3E23">
          <w:rPr>
            <w:b/>
            <w:bCs/>
          </w:rPr>
          <w:t>person</w:t>
        </w:r>
        <w:r>
          <w:rPr>
            <w:b/>
            <w:bCs/>
          </w:rPr>
          <w:t>.</w:t>
        </w:r>
      </w:hyperlink>
      <w:r w:rsidR="006B04F8" w:rsidRPr="00C22B1E">
        <w:t xml:space="preserve"> </w:t>
      </w:r>
      <w:r>
        <w:t xml:space="preserve"> Identify the person’s </w:t>
      </w:r>
      <w:r w:rsidR="002C6F3A" w:rsidRPr="009C14B6">
        <w:rPr>
          <w:b/>
        </w:rPr>
        <w:t>F</w:t>
      </w:r>
      <w:r w:rsidR="006B04F8" w:rsidRPr="009C14B6">
        <w:rPr>
          <w:b/>
        </w:rPr>
        <w:t xml:space="preserve">irst </w:t>
      </w:r>
      <w:r w:rsidR="002C6F3A" w:rsidRPr="009C14B6">
        <w:rPr>
          <w:b/>
        </w:rPr>
        <w:t>N</w:t>
      </w:r>
      <w:r w:rsidR="006B04F8" w:rsidRPr="009C14B6">
        <w:rPr>
          <w:b/>
        </w:rPr>
        <w:t>ame</w:t>
      </w:r>
      <w:r w:rsidR="006B04F8" w:rsidRPr="00C22B1E">
        <w:t xml:space="preserve"> in this column.</w:t>
      </w:r>
      <w:r w:rsidR="00170697">
        <w:t xml:space="preserve"> </w:t>
      </w:r>
      <w:r w:rsidR="007E68F7">
        <w:t xml:space="preserve"> </w:t>
      </w:r>
      <w:r w:rsidR="007E68F7" w:rsidRPr="007E68F7">
        <w:rPr>
          <w:b/>
          <w:i/>
          <w:color w:val="FF0000"/>
        </w:rPr>
        <w:t xml:space="preserve">Do not use this column if reporting </w:t>
      </w:r>
      <w:r w:rsidR="00072F90">
        <w:rPr>
          <w:b/>
          <w:i/>
          <w:color w:val="FF0000"/>
        </w:rPr>
        <w:t>C</w:t>
      </w:r>
      <w:r w:rsidR="007E68F7" w:rsidRPr="007E68F7">
        <w:rPr>
          <w:b/>
          <w:i/>
          <w:color w:val="FF0000"/>
        </w:rPr>
        <w:t xml:space="preserve">ontributions </w:t>
      </w:r>
      <w:r>
        <w:rPr>
          <w:b/>
          <w:i/>
          <w:color w:val="FF0000"/>
        </w:rPr>
        <w:t xml:space="preserve">received from </w:t>
      </w:r>
      <w:r w:rsidR="007E68F7" w:rsidRPr="007E68F7">
        <w:rPr>
          <w:b/>
          <w:i/>
          <w:color w:val="FF0000"/>
        </w:rPr>
        <w:t xml:space="preserve">an </w:t>
      </w:r>
      <w:r w:rsidR="001B605C" w:rsidRPr="00447BC7">
        <w:rPr>
          <w:b/>
          <w:i/>
          <w:color w:val="FF0000"/>
        </w:rPr>
        <w:t>Entity</w:t>
      </w:r>
      <w:r w:rsidR="007E68F7" w:rsidRPr="00447BC7">
        <w:rPr>
          <w:b/>
          <w:i/>
          <w:color w:val="FF0000"/>
        </w:rPr>
        <w:t>.</w:t>
      </w:r>
    </w:p>
    <w:p w14:paraId="604EB506" w14:textId="76093D9A" w:rsidR="007E68F7" w:rsidRPr="007E68F7" w:rsidRDefault="009E36AA" w:rsidP="00231C3A">
      <w:pPr>
        <w:pStyle w:val="BodyText"/>
        <w:ind w:left="360"/>
        <w:rPr>
          <w:b/>
          <w:i/>
          <w:color w:val="FF0000"/>
        </w:rPr>
      </w:pPr>
      <w:r>
        <w:rPr>
          <w:b/>
          <w:i/>
          <w:noProof/>
          <w:color w:val="FF0000"/>
        </w:rPr>
        <w:drawing>
          <wp:inline distT="0" distB="0" distL="0" distR="0" wp14:anchorId="1E3B8744" wp14:editId="7E394497">
            <wp:extent cx="5943600" cy="3234055"/>
            <wp:effectExtent l="0" t="0" r="0" b="4445"/>
            <wp:docPr id="26" name="Picture 26" descr="A screenshot of a cell phone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offirst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38AE9" w14:textId="77777777" w:rsidR="006B04F8" w:rsidRDefault="006B04F8" w:rsidP="00231C3A">
      <w:pPr>
        <w:spacing w:line="200" w:lineRule="atLeast"/>
        <w:ind w:left="360"/>
        <w:rPr>
          <w:rFonts w:ascii="Cambria" w:eastAsia="Cambria" w:hAnsi="Cambria" w:cs="Cambria"/>
          <w:sz w:val="20"/>
          <w:szCs w:val="20"/>
        </w:rPr>
      </w:pPr>
    </w:p>
    <w:p w14:paraId="3F74DD6B" w14:textId="58F1069D" w:rsidR="007E68F7" w:rsidRDefault="007E68F7" w:rsidP="00DB09EE">
      <w:pPr>
        <w:pStyle w:val="Heading2"/>
        <w:numPr>
          <w:ilvl w:val="0"/>
          <w:numId w:val="14"/>
        </w:numPr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0070C0"/>
          <w:sz w:val="24"/>
          <w:szCs w:val="24"/>
        </w:rPr>
        <w:lastRenderedPageBreak/>
        <w:t xml:space="preserve">Source Middle Name (Person)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‘Column F’ </w:t>
      </w:r>
    </w:p>
    <w:p w14:paraId="015F245F" w14:textId="5B3DE901" w:rsidR="00C307C3" w:rsidRPr="00C307C3" w:rsidRDefault="00447BC7" w:rsidP="00231C3A">
      <w:pPr>
        <w:ind w:left="360"/>
      </w:pPr>
      <w:r>
        <w:t>Only use Columns D, E, F and G i</w:t>
      </w:r>
      <w:r w:rsidRPr="00C22B1E">
        <w:t xml:space="preserve">f the </w:t>
      </w:r>
      <w:r>
        <w:t>S</w:t>
      </w:r>
      <w:r w:rsidRPr="00C22B1E">
        <w:t xml:space="preserve">ource is a </w:t>
      </w:r>
      <w:hyperlink w:anchor="_bookmark4" w:history="1">
        <w:r w:rsidRPr="002A3E23">
          <w:rPr>
            <w:b/>
            <w:bCs/>
          </w:rPr>
          <w:t>person</w:t>
        </w:r>
        <w:r>
          <w:rPr>
            <w:rFonts w:ascii="Minion Pro" w:hAnsi="Minion Pro"/>
            <w:color w:val="0070C0"/>
            <w:sz w:val="24"/>
          </w:rPr>
          <w:t xml:space="preserve">.  </w:t>
        </w:r>
      </w:hyperlink>
      <w:r>
        <w:t>Identify</w:t>
      </w:r>
      <w:r w:rsidRPr="00C22B1E">
        <w:t xml:space="preserve"> </w:t>
      </w:r>
      <w:r>
        <w:t>the person’s</w:t>
      </w:r>
      <w:r w:rsidRPr="00C22B1E">
        <w:t xml:space="preserve"> </w:t>
      </w:r>
      <w:r w:rsidRPr="00447BC7">
        <w:rPr>
          <w:b/>
        </w:rPr>
        <w:t>Middle</w:t>
      </w:r>
      <w:r w:rsidRPr="00126FA2">
        <w:rPr>
          <w:b/>
        </w:rPr>
        <w:t xml:space="preserve"> </w:t>
      </w:r>
      <w:r>
        <w:rPr>
          <w:b/>
        </w:rPr>
        <w:t>N</w:t>
      </w:r>
      <w:r w:rsidRPr="00126FA2">
        <w:rPr>
          <w:b/>
        </w:rPr>
        <w:t>ame</w:t>
      </w:r>
      <w:r>
        <w:t>, if applicable.</w:t>
      </w:r>
    </w:p>
    <w:p w14:paraId="3A030377" w14:textId="319788CE" w:rsidR="007E68F7" w:rsidRDefault="007E68F7" w:rsidP="00DB09EE">
      <w:pPr>
        <w:pStyle w:val="Heading2"/>
        <w:numPr>
          <w:ilvl w:val="0"/>
          <w:numId w:val="14"/>
        </w:numPr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0070C0"/>
          <w:sz w:val="24"/>
          <w:szCs w:val="24"/>
        </w:rPr>
        <w:t xml:space="preserve">Source Suffix (Person)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‘Column G’ </w:t>
      </w:r>
    </w:p>
    <w:p w14:paraId="20A8B37E" w14:textId="7120A221" w:rsidR="00C307C3" w:rsidRPr="00C307C3" w:rsidRDefault="00447BC7" w:rsidP="00231C3A">
      <w:pPr>
        <w:ind w:left="360"/>
      </w:pPr>
      <w:r>
        <w:t>Only use Columns D, E, F and G i</w:t>
      </w:r>
      <w:r w:rsidRPr="00C22B1E">
        <w:t xml:space="preserve">f the </w:t>
      </w:r>
      <w:r>
        <w:t>S</w:t>
      </w:r>
      <w:r w:rsidRPr="00C22B1E">
        <w:t xml:space="preserve">ource is a </w:t>
      </w:r>
      <w:hyperlink w:anchor="_bookmark4" w:history="1">
        <w:r w:rsidRPr="002A3E23">
          <w:rPr>
            <w:b/>
            <w:bCs/>
          </w:rPr>
          <w:t>person</w:t>
        </w:r>
        <w:r>
          <w:rPr>
            <w:rFonts w:ascii="Minion Pro" w:hAnsi="Minion Pro"/>
            <w:color w:val="0070C0"/>
            <w:sz w:val="24"/>
          </w:rPr>
          <w:t xml:space="preserve">.  </w:t>
        </w:r>
      </w:hyperlink>
      <w:r>
        <w:t>Identify</w:t>
      </w:r>
      <w:r w:rsidRPr="00C22B1E">
        <w:t xml:space="preserve"> </w:t>
      </w:r>
      <w:r>
        <w:t>the person’s</w:t>
      </w:r>
      <w:r w:rsidRPr="00C22B1E">
        <w:t xml:space="preserve"> </w:t>
      </w:r>
      <w:r w:rsidRPr="00126FA2">
        <w:rPr>
          <w:b/>
        </w:rPr>
        <w:t>Suffix</w:t>
      </w:r>
      <w:r>
        <w:t>, if applicable.</w:t>
      </w:r>
    </w:p>
    <w:p w14:paraId="02FA9DC0" w14:textId="1D682386" w:rsidR="006B04F8" w:rsidRPr="00357EBD" w:rsidRDefault="0082178F" w:rsidP="00DB09EE">
      <w:pPr>
        <w:pStyle w:val="Heading2"/>
        <w:numPr>
          <w:ilvl w:val="0"/>
          <w:numId w:val="14"/>
        </w:numPr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="007E68F7" w:rsidRPr="00357EBD">
        <w:rPr>
          <w:rFonts w:ascii="Minion Pro" w:hAnsi="Minion Pro"/>
          <w:color w:val="0070C0"/>
          <w:sz w:val="24"/>
          <w:szCs w:val="24"/>
        </w:rPr>
        <w:t>Business a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ddress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="007E68F7" w:rsidRPr="00357EBD">
        <w:rPr>
          <w:rFonts w:ascii="Minion Pro" w:hAnsi="Minion Pro"/>
          <w:color w:val="0070C0"/>
          <w:sz w:val="24"/>
          <w:szCs w:val="24"/>
        </w:rPr>
        <w:t>‘</w:t>
      </w:r>
      <w:r w:rsidR="006B04F8" w:rsidRPr="00357EBD">
        <w:rPr>
          <w:rFonts w:ascii="Minion Pro" w:hAnsi="Minion Pro"/>
          <w:color w:val="0070C0"/>
          <w:sz w:val="24"/>
          <w:szCs w:val="24"/>
        </w:rPr>
        <w:t>Column</w:t>
      </w:r>
      <w:r w:rsidR="007E68F7" w:rsidRPr="00357EBD">
        <w:rPr>
          <w:rFonts w:ascii="Minion Pro" w:hAnsi="Minion Pro"/>
          <w:color w:val="0070C0"/>
          <w:sz w:val="24"/>
          <w:szCs w:val="24"/>
        </w:rPr>
        <w:t xml:space="preserve"> H’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 – appl</w:t>
      </w:r>
      <w:r w:rsidR="00170697" w:rsidRPr="00357EBD">
        <w:rPr>
          <w:rFonts w:ascii="Minion Pro" w:hAnsi="Minion Pro"/>
          <w:color w:val="0070C0"/>
          <w:sz w:val="24"/>
          <w:szCs w:val="24"/>
        </w:rPr>
        <w:t>ies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 to both Individual and Entity Sources</w:t>
      </w:r>
    </w:p>
    <w:p w14:paraId="63829255" w14:textId="4B61DBDB" w:rsidR="006B04F8" w:rsidRPr="001928CF" w:rsidRDefault="00447BC7" w:rsidP="00231C3A">
      <w:pPr>
        <w:pStyle w:val="BodyText"/>
        <w:spacing w:after="240"/>
        <w:ind w:left="360"/>
      </w:pPr>
      <w:r>
        <w:t>You must disclose</w:t>
      </w:r>
      <w:r w:rsidRPr="001928CF">
        <w:t xml:space="preserve"> </w:t>
      </w:r>
      <w:r w:rsidR="006B04F8" w:rsidRPr="001928CF">
        <w:t>the street address of the Source</w:t>
      </w:r>
      <w:r>
        <w:t>’s place of business</w:t>
      </w:r>
      <w:r w:rsidR="006B04F8" w:rsidRPr="001928CF">
        <w:t>.</w:t>
      </w:r>
      <w:r w:rsidR="006B04F8">
        <w:t xml:space="preserve">  </w:t>
      </w:r>
    </w:p>
    <w:p w14:paraId="2334C0F1" w14:textId="3F27999B" w:rsidR="007E68F7" w:rsidRDefault="007E68F7" w:rsidP="00DB09EE">
      <w:pPr>
        <w:pStyle w:val="Heading2"/>
        <w:numPr>
          <w:ilvl w:val="0"/>
          <w:numId w:val="14"/>
        </w:numPr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0070C0"/>
          <w:sz w:val="24"/>
          <w:szCs w:val="24"/>
        </w:rPr>
        <w:t xml:space="preserve">Business Address 2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>‘Column I’</w:t>
      </w:r>
    </w:p>
    <w:p w14:paraId="39DAA3E9" w14:textId="7A2AAF2E" w:rsidR="00C307C3" w:rsidRPr="00C307C3" w:rsidRDefault="00C307C3" w:rsidP="00231C3A">
      <w:pPr>
        <w:ind w:left="360"/>
      </w:pPr>
      <w:r>
        <w:t xml:space="preserve">If applicable, enter </w:t>
      </w:r>
      <w:r w:rsidR="000E161B">
        <w:t xml:space="preserve">additional address information </w:t>
      </w:r>
      <w:r w:rsidR="000E161B" w:rsidRPr="001928CF">
        <w:t>of the Source</w:t>
      </w:r>
      <w:r w:rsidR="000E161B">
        <w:t>’s place of business</w:t>
      </w:r>
      <w:r>
        <w:t xml:space="preserve">. </w:t>
      </w:r>
    </w:p>
    <w:p w14:paraId="13CEEAA1" w14:textId="6D3CA58C" w:rsidR="006B04F8" w:rsidRPr="00B11F42" w:rsidRDefault="00683B72" w:rsidP="000E161B">
      <w:pPr>
        <w:pStyle w:val="Heading2"/>
        <w:numPr>
          <w:ilvl w:val="0"/>
          <w:numId w:val="14"/>
        </w:numPr>
        <w:ind w:hanging="540"/>
        <w:rPr>
          <w:rFonts w:ascii="Century Gothic" w:hAnsi="Century Gothic"/>
          <w:b/>
          <w:bCs/>
          <w:color w:val="0070C0"/>
          <w:spacing w:val="20"/>
          <w:szCs w:val="28"/>
          <w:shd w:val="clear" w:color="auto" w:fill="FFFFFF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City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="007E68F7" w:rsidRPr="00357EBD">
        <w:rPr>
          <w:rFonts w:ascii="Minion Pro" w:hAnsi="Minion Pro"/>
          <w:color w:val="0070C0"/>
          <w:sz w:val="24"/>
          <w:szCs w:val="24"/>
        </w:rPr>
        <w:t>‘</w:t>
      </w:r>
      <w:r w:rsidR="006B04F8" w:rsidRPr="00357EBD">
        <w:rPr>
          <w:rFonts w:ascii="Minion Pro" w:hAnsi="Minion Pro"/>
          <w:color w:val="0070C0"/>
          <w:sz w:val="24"/>
          <w:szCs w:val="24"/>
        </w:rPr>
        <w:t>Column</w:t>
      </w:r>
      <w:r w:rsidR="007E68F7" w:rsidRPr="00357EBD">
        <w:rPr>
          <w:rFonts w:ascii="Minion Pro" w:hAnsi="Minion Pro"/>
          <w:color w:val="0070C0"/>
          <w:sz w:val="24"/>
          <w:szCs w:val="24"/>
        </w:rPr>
        <w:t xml:space="preserve"> J’</w:t>
      </w:r>
    </w:p>
    <w:p w14:paraId="040BD2D2" w14:textId="388DDCDC" w:rsidR="006B04F8" w:rsidRPr="001928CF" w:rsidRDefault="000E161B" w:rsidP="00231C3A">
      <w:pPr>
        <w:pStyle w:val="BodyText"/>
        <w:spacing w:after="240"/>
        <w:ind w:left="360"/>
      </w:pPr>
      <w:r>
        <w:t xml:space="preserve">You must disclose </w:t>
      </w:r>
      <w:r w:rsidR="006B04F8" w:rsidRPr="001928CF">
        <w:t xml:space="preserve">the </w:t>
      </w:r>
      <w:r>
        <w:t xml:space="preserve">name of the </w:t>
      </w:r>
      <w:r w:rsidR="006B04F8" w:rsidRPr="001928CF">
        <w:t>city</w:t>
      </w:r>
      <w:r w:rsidR="009E36AA">
        <w:t>, province, etc.</w:t>
      </w:r>
      <w:r w:rsidR="006B04F8" w:rsidRPr="001928CF">
        <w:t xml:space="preserve"> where the </w:t>
      </w:r>
      <w:r w:rsidR="006B04F8">
        <w:t>S</w:t>
      </w:r>
      <w:r w:rsidR="006B04F8" w:rsidRPr="001928CF">
        <w:t>ource</w:t>
      </w:r>
      <w:r>
        <w:t>’s place of business</w:t>
      </w:r>
      <w:r w:rsidR="006B04F8" w:rsidRPr="001928CF">
        <w:t xml:space="preserve"> is located.</w:t>
      </w:r>
    </w:p>
    <w:p w14:paraId="54A37BD5" w14:textId="4AA7EEAF" w:rsidR="006B04F8" w:rsidRPr="00357EBD" w:rsidRDefault="00683B72" w:rsidP="000E161B">
      <w:pPr>
        <w:pStyle w:val="Heading2"/>
        <w:numPr>
          <w:ilvl w:val="0"/>
          <w:numId w:val="14"/>
        </w:numPr>
        <w:ind w:hanging="540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State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="007E68F7" w:rsidRPr="00357EBD">
        <w:rPr>
          <w:rFonts w:ascii="Minion Pro" w:hAnsi="Minion Pro"/>
          <w:color w:val="0070C0"/>
          <w:sz w:val="24"/>
          <w:szCs w:val="24"/>
        </w:rPr>
        <w:t>‘</w:t>
      </w:r>
      <w:r w:rsidR="006B04F8" w:rsidRPr="00357EBD">
        <w:rPr>
          <w:rFonts w:ascii="Minion Pro" w:hAnsi="Minion Pro"/>
          <w:color w:val="0070C0"/>
          <w:sz w:val="24"/>
          <w:szCs w:val="24"/>
        </w:rPr>
        <w:t>Column</w:t>
      </w:r>
      <w:r w:rsidR="007E68F7" w:rsidRPr="00357EBD">
        <w:rPr>
          <w:rFonts w:ascii="Minion Pro" w:hAnsi="Minion Pro"/>
          <w:color w:val="0070C0"/>
          <w:sz w:val="24"/>
          <w:szCs w:val="24"/>
        </w:rPr>
        <w:t xml:space="preserve"> K’</w:t>
      </w:r>
    </w:p>
    <w:p w14:paraId="1ED28767" w14:textId="134E2486" w:rsidR="006B04F8" w:rsidRPr="001928CF" w:rsidRDefault="000E161B" w:rsidP="00231C3A">
      <w:pPr>
        <w:pStyle w:val="BodyText"/>
        <w:spacing w:after="240"/>
        <w:ind w:left="360"/>
      </w:pPr>
      <w:r>
        <w:t xml:space="preserve">You must disclose </w:t>
      </w:r>
      <w:r w:rsidR="006B04F8" w:rsidRPr="001928CF">
        <w:t xml:space="preserve">the official United States Postal Service two letter abbreviation of the </w:t>
      </w:r>
      <w:r w:rsidR="00683B72">
        <w:t>S</w:t>
      </w:r>
      <w:r w:rsidR="006B04F8" w:rsidRPr="001928CF">
        <w:t xml:space="preserve">tate where the </w:t>
      </w:r>
      <w:r>
        <w:t>S</w:t>
      </w:r>
      <w:r w:rsidR="006B04F8" w:rsidRPr="001928CF">
        <w:t>ource</w:t>
      </w:r>
      <w:r>
        <w:t>’s business</w:t>
      </w:r>
      <w:r w:rsidR="006B04F8" w:rsidRPr="001928CF">
        <w:t xml:space="preserve"> is located.</w:t>
      </w:r>
      <w:r w:rsidR="00683B72">
        <w:t xml:space="preserve"> </w:t>
      </w:r>
      <w:r>
        <w:t xml:space="preserve"> (</w:t>
      </w:r>
      <w:r w:rsidR="00683B72" w:rsidRPr="00683B72">
        <w:rPr>
          <w:b/>
        </w:rPr>
        <w:t>Example:  NY, CT, NJ.</w:t>
      </w:r>
      <w:r>
        <w:rPr>
          <w:b/>
        </w:rPr>
        <w:t>)</w:t>
      </w:r>
      <w:r w:rsidR="009E36AA">
        <w:rPr>
          <w:b/>
        </w:rPr>
        <w:t xml:space="preserve">  </w:t>
      </w:r>
      <w:r w:rsidR="009E36AA">
        <w:t xml:space="preserve">If </w:t>
      </w:r>
      <w:r w:rsidR="009E36AA" w:rsidRPr="001928CF">
        <w:t xml:space="preserve">the </w:t>
      </w:r>
      <w:r w:rsidR="009E36AA">
        <w:t>C</w:t>
      </w:r>
      <w:r w:rsidR="009E36AA" w:rsidRPr="001928CF">
        <w:t xml:space="preserve">ontributor has a non-U.S. address, </w:t>
      </w:r>
      <w:r w:rsidR="009E36AA">
        <w:t xml:space="preserve">enter </w:t>
      </w:r>
      <w:r w:rsidR="009E36AA" w:rsidRPr="001928CF">
        <w:t xml:space="preserve">“NA” in the </w:t>
      </w:r>
      <w:r w:rsidR="009E36AA">
        <w:t>column</w:t>
      </w:r>
      <w:r w:rsidR="009E36AA" w:rsidRPr="001928CF">
        <w:t>.</w:t>
      </w:r>
    </w:p>
    <w:p w14:paraId="0DA138E9" w14:textId="277C8F1C" w:rsidR="007E68F7" w:rsidRDefault="00683B72" w:rsidP="000E161B">
      <w:pPr>
        <w:pStyle w:val="Heading2"/>
        <w:numPr>
          <w:ilvl w:val="0"/>
          <w:numId w:val="14"/>
        </w:numPr>
        <w:ind w:hanging="540"/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ZIP Code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="007E68F7" w:rsidRPr="00357EBD">
        <w:rPr>
          <w:rFonts w:ascii="Minion Pro" w:hAnsi="Minion Pro"/>
          <w:color w:val="0070C0"/>
          <w:sz w:val="24"/>
          <w:szCs w:val="24"/>
        </w:rPr>
        <w:t>‘</w:t>
      </w:r>
      <w:r w:rsidR="006B04F8" w:rsidRPr="00357EBD">
        <w:rPr>
          <w:rFonts w:ascii="Minion Pro" w:hAnsi="Minion Pro"/>
          <w:color w:val="0070C0"/>
          <w:sz w:val="24"/>
          <w:szCs w:val="24"/>
        </w:rPr>
        <w:t>Column</w:t>
      </w:r>
      <w:r w:rsidR="007E68F7" w:rsidRPr="00357EBD">
        <w:rPr>
          <w:rFonts w:ascii="Minion Pro" w:hAnsi="Minion Pro"/>
          <w:color w:val="0070C0"/>
          <w:sz w:val="24"/>
          <w:szCs w:val="24"/>
        </w:rPr>
        <w:t xml:space="preserve"> L’ </w:t>
      </w:r>
    </w:p>
    <w:p w14:paraId="7D1108D9" w14:textId="043C4B1C" w:rsidR="007E68F7" w:rsidRPr="001928CF" w:rsidRDefault="000E161B" w:rsidP="00231C3A">
      <w:pPr>
        <w:pStyle w:val="BodyText"/>
        <w:spacing w:after="240"/>
        <w:ind w:left="360"/>
      </w:pPr>
      <w:r>
        <w:t xml:space="preserve">You must disclose </w:t>
      </w:r>
      <w:r w:rsidR="007E68F7" w:rsidRPr="001928CF">
        <w:t xml:space="preserve">the ZIP Code where the </w:t>
      </w:r>
      <w:r w:rsidR="007E68F7">
        <w:t>S</w:t>
      </w:r>
      <w:r w:rsidR="007E68F7" w:rsidRPr="001928CF">
        <w:t>ource</w:t>
      </w:r>
      <w:r>
        <w:t>’s business</w:t>
      </w:r>
      <w:r w:rsidR="007E68F7" w:rsidRPr="001928CF">
        <w:t xml:space="preserve"> is located.</w:t>
      </w:r>
    </w:p>
    <w:p w14:paraId="118D749B" w14:textId="708AEF59" w:rsidR="007E68F7" w:rsidRDefault="00683B72" w:rsidP="000E161B">
      <w:pPr>
        <w:pStyle w:val="Heading2"/>
        <w:numPr>
          <w:ilvl w:val="0"/>
          <w:numId w:val="14"/>
        </w:numPr>
        <w:ind w:hanging="540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="007E68F7" w:rsidRPr="00357EBD">
        <w:rPr>
          <w:rFonts w:ascii="Minion Pro" w:hAnsi="Minion Pro"/>
          <w:color w:val="0070C0"/>
          <w:sz w:val="24"/>
          <w:szCs w:val="24"/>
        </w:rPr>
        <w:t xml:space="preserve">Country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="007E68F7" w:rsidRPr="00357EBD">
        <w:rPr>
          <w:rFonts w:ascii="Minion Pro" w:hAnsi="Minion Pro"/>
          <w:color w:val="0070C0"/>
          <w:sz w:val="24"/>
          <w:szCs w:val="24"/>
        </w:rPr>
        <w:t>‘Column M’</w:t>
      </w:r>
    </w:p>
    <w:p w14:paraId="7ABF16E0" w14:textId="5ADA1689" w:rsidR="00C307C3" w:rsidRPr="00C307C3" w:rsidRDefault="000E161B" w:rsidP="00231C3A">
      <w:pPr>
        <w:ind w:left="360"/>
      </w:pPr>
      <w:r>
        <w:t xml:space="preserve">You must disclose </w:t>
      </w:r>
      <w:r w:rsidR="00C307C3">
        <w:t xml:space="preserve">the Country </w:t>
      </w:r>
      <w:r>
        <w:t xml:space="preserve">where </w:t>
      </w:r>
      <w:r w:rsidR="00C307C3">
        <w:t>the Source</w:t>
      </w:r>
      <w:r>
        <w:t>’s business is located</w:t>
      </w:r>
      <w:r w:rsidR="00C307C3">
        <w:t xml:space="preserve">.  </w:t>
      </w:r>
    </w:p>
    <w:p w14:paraId="0FDD94E7" w14:textId="1D0D22CB" w:rsidR="006B04F8" w:rsidRPr="00357EBD" w:rsidRDefault="00683B72" w:rsidP="000E161B">
      <w:pPr>
        <w:pStyle w:val="Heading2"/>
        <w:numPr>
          <w:ilvl w:val="0"/>
          <w:numId w:val="14"/>
        </w:numPr>
        <w:ind w:hanging="540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Business 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Phone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Number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>‘</w:t>
      </w:r>
      <w:r w:rsidR="006B04F8" w:rsidRPr="00357EBD">
        <w:rPr>
          <w:rFonts w:ascii="Minion Pro" w:hAnsi="Minion Pro"/>
          <w:color w:val="0070C0"/>
          <w:sz w:val="24"/>
          <w:szCs w:val="24"/>
        </w:rPr>
        <w:t>Column</w:t>
      </w:r>
      <w:r w:rsidR="007E68F7" w:rsidRPr="00357EBD">
        <w:rPr>
          <w:rFonts w:ascii="Minion Pro" w:hAnsi="Minion Pro"/>
          <w:color w:val="0070C0"/>
          <w:sz w:val="24"/>
          <w:szCs w:val="24"/>
        </w:rPr>
        <w:t xml:space="preserve"> </w:t>
      </w:r>
      <w:r w:rsidRPr="00357EBD">
        <w:rPr>
          <w:rFonts w:ascii="Minion Pro" w:hAnsi="Minion Pro"/>
          <w:color w:val="0070C0"/>
          <w:sz w:val="24"/>
          <w:szCs w:val="24"/>
        </w:rPr>
        <w:t>N’</w:t>
      </w:r>
    </w:p>
    <w:p w14:paraId="42A60968" w14:textId="181A2FE4" w:rsidR="006B04F8" w:rsidRDefault="000E161B" w:rsidP="00220492">
      <w:pPr>
        <w:pStyle w:val="BodyText"/>
        <w:spacing w:after="240"/>
        <w:ind w:left="360"/>
        <w:rPr>
          <w:b/>
        </w:rPr>
      </w:pPr>
      <w:r>
        <w:t xml:space="preserve">You must disclose </w:t>
      </w:r>
      <w:r w:rsidR="006B04F8" w:rsidRPr="001928CF">
        <w:t xml:space="preserve">the </w:t>
      </w:r>
      <w:r w:rsidR="009E36AA">
        <w:t>area code and</w:t>
      </w:r>
      <w:r w:rsidR="006B04F8" w:rsidRPr="001928CF">
        <w:t xml:space="preserve"> telephone number </w:t>
      </w:r>
      <w:r>
        <w:t xml:space="preserve">of </w:t>
      </w:r>
      <w:r w:rsidR="006B04F8" w:rsidRPr="001928CF">
        <w:t>the Source</w:t>
      </w:r>
      <w:r>
        <w:t>’s place of business</w:t>
      </w:r>
      <w:r w:rsidR="006B04F8" w:rsidRPr="001928CF">
        <w:t>.</w:t>
      </w:r>
      <w:r>
        <w:t xml:space="preserve"> </w:t>
      </w:r>
      <w:r w:rsidR="006B04F8" w:rsidRPr="001928CF">
        <w:t xml:space="preserve"> </w:t>
      </w:r>
      <w:r w:rsidR="006B04F8" w:rsidRPr="003A6A27">
        <w:rPr>
          <w:b/>
        </w:rPr>
        <w:t>Do not include dashes or other punctuation.</w:t>
      </w:r>
    </w:p>
    <w:p w14:paraId="76C3AA0D" w14:textId="1BFC8A28" w:rsidR="00683B72" w:rsidRDefault="00683B72" w:rsidP="000E161B">
      <w:pPr>
        <w:pStyle w:val="Heading2"/>
        <w:numPr>
          <w:ilvl w:val="0"/>
          <w:numId w:val="14"/>
        </w:numPr>
        <w:ind w:hanging="540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0070C0"/>
          <w:sz w:val="24"/>
          <w:szCs w:val="24"/>
        </w:rPr>
        <w:t xml:space="preserve">Business Phone Extension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‘Column O’ </w:t>
      </w:r>
    </w:p>
    <w:p w14:paraId="4B5FBBAB" w14:textId="148313C3" w:rsidR="00BB13A5" w:rsidRPr="00BB13A5" w:rsidRDefault="00BB13A5" w:rsidP="00231C3A">
      <w:pPr>
        <w:ind w:left="360"/>
      </w:pPr>
      <w:r>
        <w:t xml:space="preserve">If applicable, </w:t>
      </w:r>
      <w:r w:rsidR="000E161B">
        <w:t xml:space="preserve">disclose </w:t>
      </w:r>
      <w:r>
        <w:t xml:space="preserve">the extension of the </w:t>
      </w:r>
      <w:r w:rsidR="000E161B">
        <w:t xml:space="preserve">Source’s </w:t>
      </w:r>
      <w:r>
        <w:t>business phone number.</w:t>
      </w:r>
    </w:p>
    <w:p w14:paraId="32AF6E35" w14:textId="424CF427" w:rsidR="006B04F8" w:rsidRPr="00357EBD" w:rsidRDefault="00683B72" w:rsidP="000E161B">
      <w:pPr>
        <w:pStyle w:val="Heading2"/>
        <w:numPr>
          <w:ilvl w:val="0"/>
          <w:numId w:val="14"/>
        </w:numPr>
        <w:ind w:hanging="540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Date of Contribution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>‘</w:t>
      </w:r>
      <w:r w:rsidR="006B04F8" w:rsidRPr="00357EBD">
        <w:rPr>
          <w:rFonts w:ascii="Minion Pro" w:hAnsi="Minion Pro"/>
          <w:color w:val="0070C0"/>
          <w:sz w:val="24"/>
          <w:szCs w:val="24"/>
        </w:rPr>
        <w:t>Column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 P’</w:t>
      </w:r>
    </w:p>
    <w:p w14:paraId="0F23ADFD" w14:textId="0850AB81" w:rsidR="006B04F8" w:rsidRDefault="000E161B" w:rsidP="00231C3A">
      <w:pPr>
        <w:pStyle w:val="BodyText"/>
        <w:spacing w:after="240"/>
        <w:ind w:left="360"/>
      </w:pPr>
      <w:r>
        <w:t xml:space="preserve">You must disclose </w:t>
      </w:r>
      <w:r w:rsidR="006B04F8" w:rsidRPr="001928CF">
        <w:t xml:space="preserve">the date of each </w:t>
      </w:r>
      <w:r w:rsidR="00072F90">
        <w:t>C</w:t>
      </w:r>
      <w:r w:rsidR="006B04F8" w:rsidRPr="001928CF">
        <w:t xml:space="preserve">ontribution </w:t>
      </w:r>
      <w:r>
        <w:t xml:space="preserve">received </w:t>
      </w:r>
      <w:r w:rsidR="006B04F8" w:rsidRPr="001928CF">
        <w:t xml:space="preserve">from each </w:t>
      </w:r>
      <w:r w:rsidR="006B04F8">
        <w:t>S</w:t>
      </w:r>
      <w:r w:rsidR="006B04F8" w:rsidRPr="001928CF">
        <w:t xml:space="preserve">ource. </w:t>
      </w:r>
      <w:r>
        <w:t xml:space="preserve"> </w:t>
      </w:r>
      <w:r w:rsidR="006B04F8" w:rsidRPr="001928CF">
        <w:t>The correct format is XX/XX/XXXX.</w:t>
      </w:r>
      <w:r w:rsidR="00BB13A5">
        <w:t xml:space="preserve"> </w:t>
      </w:r>
      <w:r>
        <w:t xml:space="preserve"> </w:t>
      </w:r>
      <w:r w:rsidR="006B04F8" w:rsidRPr="00695B65">
        <w:rPr>
          <w:b/>
        </w:rPr>
        <w:t>Reminder</w:t>
      </w:r>
      <w:r w:rsidR="006B04F8" w:rsidRPr="001928CF">
        <w:t>:</w:t>
      </w:r>
      <w:r w:rsidR="006B04F8">
        <w:t xml:space="preserve"> </w:t>
      </w:r>
      <w:r>
        <w:t>E</w:t>
      </w:r>
      <w:r w:rsidR="006B04F8" w:rsidRPr="001928CF">
        <w:t xml:space="preserve">ach </w:t>
      </w:r>
      <w:r w:rsidR="006B04F8">
        <w:t>C</w:t>
      </w:r>
      <w:r w:rsidR="006B04F8" w:rsidRPr="001928CF">
        <w:t xml:space="preserve">ontribution from the same </w:t>
      </w:r>
      <w:r w:rsidR="006B04F8">
        <w:t>S</w:t>
      </w:r>
      <w:r w:rsidR="006B04F8" w:rsidRPr="001928CF">
        <w:t xml:space="preserve">ource </w:t>
      </w:r>
      <w:r w:rsidRPr="00695B65">
        <w:rPr>
          <w:b/>
        </w:rPr>
        <w:t>must</w:t>
      </w:r>
      <w:r>
        <w:t xml:space="preserve"> </w:t>
      </w:r>
      <w:r w:rsidR="006B04F8" w:rsidRPr="001928CF">
        <w:t>be listed separately.</w:t>
      </w:r>
    </w:p>
    <w:p w14:paraId="66D6885E" w14:textId="1D3F4AEC" w:rsidR="006B04F8" w:rsidRPr="00DB09EE" w:rsidRDefault="00357EBD" w:rsidP="000E161B">
      <w:pPr>
        <w:pStyle w:val="Heading2"/>
        <w:numPr>
          <w:ilvl w:val="0"/>
          <w:numId w:val="14"/>
        </w:numPr>
        <w:ind w:hanging="540"/>
        <w:rPr>
          <w:rFonts w:ascii="Minion Pro" w:hAnsi="Minion Pro"/>
          <w:color w:val="000000" w:themeColor="text1"/>
          <w:sz w:val="24"/>
          <w:szCs w:val="24"/>
        </w:rPr>
      </w:pPr>
      <w:r w:rsidRPr="00DB09EE">
        <w:rPr>
          <w:rFonts w:ascii="Minion Pro" w:hAnsi="Minion Pro"/>
          <w:color w:val="FF0000"/>
          <w:sz w:val="24"/>
          <w:szCs w:val="24"/>
        </w:rPr>
        <w:t>*</w:t>
      </w:r>
      <w:r w:rsidR="006B04F8" w:rsidRPr="00DB09EE">
        <w:rPr>
          <w:rFonts w:ascii="Minion Pro" w:hAnsi="Minion Pro"/>
          <w:color w:val="0070C0"/>
          <w:sz w:val="24"/>
          <w:szCs w:val="24"/>
        </w:rPr>
        <w:t xml:space="preserve">Amount of Contribution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="00683B72" w:rsidRPr="00DB09EE">
        <w:rPr>
          <w:rFonts w:ascii="Minion Pro" w:hAnsi="Minion Pro"/>
          <w:color w:val="0070C0"/>
          <w:sz w:val="24"/>
          <w:szCs w:val="24"/>
        </w:rPr>
        <w:t>‘</w:t>
      </w:r>
      <w:r w:rsidR="006B04F8" w:rsidRPr="00DB09EE">
        <w:rPr>
          <w:rFonts w:ascii="Minion Pro" w:hAnsi="Minion Pro"/>
          <w:color w:val="0070C0"/>
          <w:sz w:val="24"/>
          <w:szCs w:val="24"/>
        </w:rPr>
        <w:t>Column</w:t>
      </w:r>
      <w:r w:rsidR="00683B72" w:rsidRPr="00DB09EE">
        <w:rPr>
          <w:rFonts w:ascii="Minion Pro" w:hAnsi="Minion Pro"/>
          <w:color w:val="0070C0"/>
          <w:sz w:val="24"/>
          <w:szCs w:val="24"/>
        </w:rPr>
        <w:t xml:space="preserve"> Q’</w:t>
      </w:r>
    </w:p>
    <w:p w14:paraId="4F3A6699" w14:textId="2463E93E" w:rsidR="008C4CEA" w:rsidRDefault="000E161B" w:rsidP="008C4CEA">
      <w:pPr>
        <w:pStyle w:val="BodyText"/>
        <w:spacing w:after="240"/>
        <w:ind w:left="360"/>
      </w:pPr>
      <w:r>
        <w:t xml:space="preserve">You must disclose </w:t>
      </w:r>
      <w:r w:rsidR="008C4CEA">
        <w:t xml:space="preserve">the dollar amount of the Contribution </w:t>
      </w:r>
      <w:r>
        <w:t xml:space="preserve">received from </w:t>
      </w:r>
      <w:r w:rsidR="008C4CEA">
        <w:t xml:space="preserve">the Source in U.S. dollars. </w:t>
      </w:r>
      <w:r w:rsidR="008C4CEA" w:rsidRPr="008C4CEA">
        <w:rPr>
          <w:b/>
        </w:rPr>
        <w:t xml:space="preserve"> Do not </w:t>
      </w:r>
      <w:r w:rsidR="008C4CEA">
        <w:t xml:space="preserve">use any currency symbols or cents, round to the nearest dollar amount.   </w:t>
      </w:r>
    </w:p>
    <w:p w14:paraId="0E7EDD5E" w14:textId="19D1E4CB" w:rsidR="008C4CEA" w:rsidRPr="005E00DF" w:rsidRDefault="008C4CEA" w:rsidP="00754447">
      <w:pPr>
        <w:pStyle w:val="BodyText"/>
        <w:spacing w:after="240"/>
        <w:ind w:left="720"/>
      </w:pPr>
      <w:r w:rsidRPr="008C4CEA">
        <w:rPr>
          <w:b/>
          <w:color w:val="F79646" w:themeColor="accent6"/>
        </w:rPr>
        <w:t xml:space="preserve">NOTE: </w:t>
      </w:r>
      <w:r>
        <w:t xml:space="preserve"> If a Contribution includes only membership dues, fees, or assessments, the Client Filer </w:t>
      </w:r>
      <w:r>
        <w:lastRenderedPageBreak/>
        <w:t xml:space="preserve">should disclose the </w:t>
      </w:r>
      <w:r w:rsidR="000E161B">
        <w:t xml:space="preserve">amount of the </w:t>
      </w:r>
      <w:r>
        <w:t xml:space="preserve">Contribution as $0.  If membership dues, fees, or assessments make up a portion of a Contribution, the “Reportable Amount of the Contribution” is calculated as described </w:t>
      </w:r>
      <w:r w:rsidR="001B605C" w:rsidRPr="005E00DF">
        <w:t>below</w:t>
      </w:r>
      <w:r w:rsidRPr="005E00DF">
        <w:t>.</w:t>
      </w:r>
    </w:p>
    <w:p w14:paraId="33FF1433" w14:textId="77777777" w:rsidR="001B605C" w:rsidRDefault="001B605C" w:rsidP="001B605C">
      <w:pPr>
        <w:spacing w:after="120" w:line="240" w:lineRule="auto"/>
        <w:ind w:left="360"/>
        <w:jc w:val="both"/>
        <w:rPr>
          <w:b/>
          <w:sz w:val="24"/>
          <w:szCs w:val="24"/>
        </w:rPr>
      </w:pPr>
      <w:r w:rsidRPr="00EB2B11">
        <w:rPr>
          <w:i/>
        </w:rPr>
        <w:t>Reportable Amount of Contribution</w:t>
      </w:r>
      <w:r>
        <w:rPr>
          <w:i/>
        </w:rPr>
        <w:t xml:space="preserve">(s) </w:t>
      </w:r>
      <w:r>
        <w:t>which</w:t>
      </w:r>
      <w:r w:rsidRPr="00187914">
        <w:t xml:space="preserve"> require disclosure by a Client Filer </w:t>
      </w:r>
      <w:r>
        <w:t>include</w:t>
      </w:r>
      <w:r w:rsidRPr="00FF3147">
        <w:t>:</w:t>
      </w:r>
    </w:p>
    <w:p w14:paraId="5BB6B314" w14:textId="582A0223" w:rsidR="001B605C" w:rsidRDefault="001B605C" w:rsidP="001B605C">
      <w:pPr>
        <w:pStyle w:val="ListParagraph"/>
        <w:numPr>
          <w:ilvl w:val="0"/>
          <w:numId w:val="21"/>
        </w:numPr>
        <w:spacing w:after="120" w:line="257" w:lineRule="auto"/>
        <w:contextualSpacing w:val="0"/>
        <w:rPr>
          <w:b/>
          <w:sz w:val="24"/>
          <w:szCs w:val="24"/>
        </w:rPr>
      </w:pPr>
      <w:r>
        <w:t xml:space="preserve">Any Contribution specifically designated for </w:t>
      </w:r>
      <w:r w:rsidR="00072F90">
        <w:t>L</w:t>
      </w:r>
      <w:r>
        <w:t>obbying in New York must be reported in its entirety; and</w:t>
      </w:r>
    </w:p>
    <w:p w14:paraId="0B00FC35" w14:textId="4BC620BF" w:rsidR="001B605C" w:rsidRPr="00004B91" w:rsidRDefault="001B605C" w:rsidP="001B605C">
      <w:pPr>
        <w:pStyle w:val="ListParagraph"/>
        <w:numPr>
          <w:ilvl w:val="0"/>
          <w:numId w:val="21"/>
        </w:numPr>
        <w:spacing w:after="240" w:line="257" w:lineRule="auto"/>
        <w:contextualSpacing w:val="0"/>
        <w:rPr>
          <w:b/>
          <w:sz w:val="24"/>
          <w:szCs w:val="24"/>
        </w:rPr>
      </w:pPr>
      <w:r>
        <w:t xml:space="preserve">Any Contribution </w:t>
      </w:r>
      <w:r w:rsidRPr="00495B65">
        <w:rPr>
          <w:b/>
          <w:u w:val="single"/>
        </w:rPr>
        <w:t>not</w:t>
      </w:r>
      <w:r>
        <w:t xml:space="preserve"> specifically designated for </w:t>
      </w:r>
      <w:r w:rsidR="00072F90">
        <w:t>L</w:t>
      </w:r>
      <w:r>
        <w:t>obbying in New York must be reported as the product of the dollar amount of the Contribution and the Reportable Compensation and Expenses divided by Total Expenditures (</w:t>
      </w:r>
      <w:r w:rsidRPr="00004B91">
        <w:rPr>
          <w:i/>
        </w:rPr>
        <w:t>see formula below</w:t>
      </w:r>
      <w:r>
        <w:t>):</w:t>
      </w:r>
    </w:p>
    <w:p w14:paraId="3FD82CFC" w14:textId="77777777" w:rsidR="001B605C" w:rsidRPr="00495B65" w:rsidRDefault="001B605C" w:rsidP="001B605C">
      <w:pPr>
        <w:pStyle w:val="ListParagraph"/>
        <w:spacing w:after="0" w:line="240" w:lineRule="auto"/>
        <w:jc w:val="center"/>
        <w:rPr>
          <w:b/>
        </w:rPr>
      </w:pPr>
      <w:r w:rsidRPr="00495B65">
        <w:rPr>
          <w:b/>
        </w:rPr>
        <w:t xml:space="preserve">$ Amount of Contribution (X) </w:t>
      </w:r>
      <w:r w:rsidRPr="002A2AF2">
        <w:rPr>
          <w:b/>
        </w:rPr>
        <w:t>Reportable Lobbying Compensation and Expenses</w:t>
      </w:r>
    </w:p>
    <w:p w14:paraId="63428E12" w14:textId="77777777" w:rsidR="001B605C" w:rsidRPr="00495B65" w:rsidRDefault="001B605C" w:rsidP="001B605C">
      <w:pPr>
        <w:pStyle w:val="ListParagraph"/>
        <w:spacing w:after="0" w:line="240" w:lineRule="auto"/>
        <w:jc w:val="center"/>
        <w:rPr>
          <w:b/>
        </w:rPr>
      </w:pPr>
      <w:r>
        <w:rPr>
          <w:b/>
        </w:rPr>
        <w:t>(</w:t>
      </w:r>
      <w:r>
        <w:rPr>
          <w:rFonts w:ascii="Univers 45 Light" w:hAnsi="Univers 45 Light"/>
          <w:b/>
        </w:rPr>
        <w:t>÷</w:t>
      </w:r>
      <w:r>
        <w:rPr>
          <w:b/>
        </w:rPr>
        <w:t xml:space="preserve">) </w:t>
      </w:r>
      <w:r w:rsidRPr="00495B65">
        <w:rPr>
          <w:b/>
        </w:rPr>
        <w:t>Total Expenditures</w:t>
      </w:r>
    </w:p>
    <w:p w14:paraId="0B51302B" w14:textId="77777777" w:rsidR="001B605C" w:rsidRDefault="001B605C" w:rsidP="001B605C">
      <w:pPr>
        <w:pStyle w:val="ListParagraph"/>
        <w:spacing w:after="0" w:line="240" w:lineRule="auto"/>
        <w:jc w:val="both"/>
      </w:pPr>
    </w:p>
    <w:p w14:paraId="44B19D1D" w14:textId="77777777" w:rsidR="001B605C" w:rsidRPr="00FE3D25" w:rsidRDefault="001B605C" w:rsidP="001B605C">
      <w:pPr>
        <w:spacing w:after="120" w:line="240" w:lineRule="auto"/>
        <w:ind w:left="360"/>
        <w:jc w:val="both"/>
        <w:rPr>
          <w:rFonts w:ascii="Calibri" w:eastAsia="Times New Roman" w:hAnsi="Calibri" w:cs="Times New Roman"/>
          <w:b/>
        </w:rPr>
      </w:pPr>
      <w:r w:rsidRPr="00FE3D25">
        <w:rPr>
          <w:rFonts w:ascii="Calibri" w:eastAsia="Times New Roman" w:hAnsi="Calibri" w:cs="Times New Roman"/>
          <w:b/>
        </w:rPr>
        <w:t xml:space="preserve">A Client Filer can </w:t>
      </w:r>
      <w:r w:rsidRPr="00FE3D25">
        <w:rPr>
          <w:b/>
        </w:rPr>
        <w:t>determine</w:t>
      </w:r>
      <w:r w:rsidRPr="00FE3D25">
        <w:rPr>
          <w:rFonts w:ascii="Calibri" w:eastAsia="Times New Roman" w:hAnsi="Calibri" w:cs="Times New Roman"/>
          <w:b/>
        </w:rPr>
        <w:t xml:space="preserve"> the </w:t>
      </w:r>
      <w:r w:rsidRPr="00FE3D25">
        <w:rPr>
          <w:rFonts w:ascii="Calibri" w:eastAsia="Times New Roman" w:hAnsi="Calibri" w:cs="Times New Roman"/>
          <w:b/>
          <w:i/>
        </w:rPr>
        <w:t>Reportable Amount of the Contribution</w:t>
      </w:r>
      <w:r w:rsidRPr="00FE3D25">
        <w:rPr>
          <w:rFonts w:ascii="Calibri" w:eastAsia="Times New Roman" w:hAnsi="Calibri" w:cs="Times New Roman"/>
          <w:b/>
        </w:rPr>
        <w:t xml:space="preserve"> by:</w:t>
      </w:r>
    </w:p>
    <w:p w14:paraId="6CE543EA" w14:textId="77777777" w:rsidR="001B605C" w:rsidRPr="0025708C" w:rsidRDefault="001B605C" w:rsidP="001B605C">
      <w:pPr>
        <w:numPr>
          <w:ilvl w:val="0"/>
          <w:numId w:val="22"/>
        </w:numPr>
        <w:spacing w:after="0" w:line="240" w:lineRule="auto"/>
        <w:textAlignment w:val="center"/>
        <w:rPr>
          <w:rFonts w:ascii="Calibri" w:eastAsia="Times New Roman" w:hAnsi="Calibri" w:cs="Times New Roman"/>
        </w:rPr>
      </w:pPr>
      <w:r w:rsidRPr="0025708C">
        <w:rPr>
          <w:rFonts w:ascii="Calibri" w:eastAsia="Times New Roman" w:hAnsi="Calibri" w:cs="Times New Roman"/>
        </w:rPr>
        <w:t>Subtract</w:t>
      </w:r>
      <w:r>
        <w:rPr>
          <w:rFonts w:ascii="Calibri" w:eastAsia="Times New Roman" w:hAnsi="Calibri" w:cs="Times New Roman"/>
        </w:rPr>
        <w:t>ing</w:t>
      </w:r>
      <w:r w:rsidRPr="0025708C">
        <w:rPr>
          <w:rFonts w:ascii="Calibri" w:eastAsia="Times New Roman" w:hAnsi="Calibri" w:cs="Times New Roman"/>
        </w:rPr>
        <w:t xml:space="preserve"> the amount of a Source’s Contribution relating to membership dues, fees or assessments from the Contribution amount;</w:t>
      </w:r>
    </w:p>
    <w:p w14:paraId="326B54CE" w14:textId="77777777" w:rsidR="001B605C" w:rsidRDefault="001B605C" w:rsidP="001B605C">
      <w:pPr>
        <w:numPr>
          <w:ilvl w:val="0"/>
          <w:numId w:val="22"/>
        </w:numPr>
        <w:spacing w:after="0" w:line="240" w:lineRule="auto"/>
        <w:textAlignment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M</w:t>
      </w:r>
      <w:r w:rsidRPr="0025708C">
        <w:rPr>
          <w:rFonts w:ascii="Calibri" w:eastAsia="Times New Roman" w:hAnsi="Calibri" w:cs="Times New Roman"/>
        </w:rPr>
        <w:t xml:space="preserve">ultiply the remaining dollar amount of the Contribution </w:t>
      </w:r>
      <w:r>
        <w:rPr>
          <w:rFonts w:ascii="Calibri" w:eastAsia="Times New Roman" w:hAnsi="Calibri" w:cs="Times New Roman"/>
        </w:rPr>
        <w:t>f</w:t>
      </w:r>
      <w:r w:rsidRPr="0025708C">
        <w:rPr>
          <w:rFonts w:ascii="Calibri" w:eastAsia="Times New Roman" w:hAnsi="Calibri" w:cs="Times New Roman"/>
        </w:rPr>
        <w:t xml:space="preserve">or any Contribution </w:t>
      </w:r>
      <w:r w:rsidRPr="00695B65">
        <w:rPr>
          <w:rFonts w:ascii="Calibri" w:eastAsia="Times New Roman" w:hAnsi="Calibri" w:cs="Times New Roman"/>
          <w:b/>
        </w:rPr>
        <w:t>not</w:t>
      </w:r>
      <w:r w:rsidRPr="0025708C">
        <w:rPr>
          <w:rFonts w:ascii="Calibri" w:eastAsia="Times New Roman" w:hAnsi="Calibri" w:cs="Times New Roman"/>
        </w:rPr>
        <w:t xml:space="preserve"> specifically designated for Lobbying in NYS by the Reportable Compensation and Expenses</w:t>
      </w:r>
      <w:r>
        <w:rPr>
          <w:rFonts w:ascii="Calibri" w:eastAsia="Times New Roman" w:hAnsi="Calibri" w:cs="Times New Roman"/>
        </w:rPr>
        <w:t>;</w:t>
      </w:r>
      <w:r w:rsidRPr="0025708C">
        <w:rPr>
          <w:rFonts w:ascii="Calibri" w:eastAsia="Times New Roman" w:hAnsi="Calibri" w:cs="Times New Roman"/>
        </w:rPr>
        <w:t xml:space="preserve"> </w:t>
      </w:r>
    </w:p>
    <w:p w14:paraId="5AA132C8" w14:textId="77777777" w:rsidR="001B605C" w:rsidRPr="0025708C" w:rsidRDefault="001B605C" w:rsidP="001B605C">
      <w:pPr>
        <w:numPr>
          <w:ilvl w:val="0"/>
          <w:numId w:val="22"/>
        </w:numPr>
        <w:spacing w:after="0" w:line="240" w:lineRule="auto"/>
        <w:textAlignment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D</w:t>
      </w:r>
      <w:r w:rsidRPr="0025708C">
        <w:rPr>
          <w:rFonts w:ascii="Calibri" w:eastAsia="Times New Roman" w:hAnsi="Calibri" w:cs="Times New Roman"/>
        </w:rPr>
        <w:t>ivide such figure by Total Expenditures; and</w:t>
      </w:r>
    </w:p>
    <w:p w14:paraId="75261B96" w14:textId="77777777" w:rsidR="001B605C" w:rsidRPr="0025708C" w:rsidRDefault="001B605C" w:rsidP="001B605C">
      <w:pPr>
        <w:numPr>
          <w:ilvl w:val="0"/>
          <w:numId w:val="22"/>
        </w:numPr>
        <w:spacing w:after="0" w:line="240" w:lineRule="auto"/>
        <w:textAlignment w:val="center"/>
        <w:rPr>
          <w:rFonts w:ascii="Calibri" w:eastAsia="Times New Roman" w:hAnsi="Calibri" w:cs="Times New Roman"/>
        </w:rPr>
      </w:pPr>
      <w:r w:rsidRPr="0025708C">
        <w:rPr>
          <w:rFonts w:ascii="Calibri" w:eastAsia="Times New Roman" w:hAnsi="Calibri" w:cs="Times New Roman"/>
        </w:rPr>
        <w:t>Add any Contribution amount specifically designated for Lobbying in NYS to the figure yielded by such formula.</w:t>
      </w:r>
    </w:p>
    <w:p w14:paraId="51FD5023" w14:textId="77777777" w:rsidR="001B605C" w:rsidRDefault="001B605C" w:rsidP="001B605C">
      <w:pPr>
        <w:pStyle w:val="ListParagraph"/>
        <w:spacing w:line="257" w:lineRule="auto"/>
        <w:ind w:left="0"/>
      </w:pPr>
    </w:p>
    <w:p w14:paraId="7DF83849" w14:textId="77777777" w:rsidR="001B605C" w:rsidRDefault="001B605C" w:rsidP="001B605C">
      <w:pPr>
        <w:spacing w:after="360" w:line="240" w:lineRule="auto"/>
        <w:ind w:left="720"/>
        <w:jc w:val="both"/>
      </w:pPr>
      <w:r>
        <w:t xml:space="preserve">The </w:t>
      </w:r>
      <w:r w:rsidRPr="00BE6A63">
        <w:rPr>
          <w:i/>
        </w:rPr>
        <w:t>Reportable Amount of Contribution</w:t>
      </w:r>
      <w:r>
        <w:t xml:space="preserve"> </w:t>
      </w:r>
      <w:r w:rsidRPr="00495B65">
        <w:rPr>
          <w:b/>
          <w:i/>
        </w:rPr>
        <w:t>does not</w:t>
      </w:r>
      <w:r>
        <w:t xml:space="preserve"> include the </w:t>
      </w:r>
      <w:r w:rsidRPr="00C11942">
        <w:rPr>
          <w:u w:val="single"/>
        </w:rPr>
        <w:t>amount</w:t>
      </w:r>
      <w:r>
        <w:t xml:space="preserve"> of any membership dues, fees, or assessments.  However, such dues, fees or assessments are included/counted when determining whether the Source exceeded the $2,500 threshold.  For example, a Client Filer who receives only membership dues (of over $2,500) as a Contribution will still report the Source of the Contribution, and any other information required, but would report the Contribution amount as $0.</w:t>
      </w:r>
    </w:p>
    <w:p w14:paraId="71521767" w14:textId="2029EF8A" w:rsidR="006B04F8" w:rsidRPr="00357EBD" w:rsidRDefault="00357EBD" w:rsidP="0024002C">
      <w:pPr>
        <w:pStyle w:val="Heading2"/>
        <w:numPr>
          <w:ilvl w:val="0"/>
          <w:numId w:val="14"/>
        </w:numPr>
        <w:ind w:hanging="540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="006B04F8" w:rsidRPr="00357EBD">
        <w:rPr>
          <w:rFonts w:ascii="Minion Pro" w:hAnsi="Minion Pro"/>
          <w:color w:val="0070C0"/>
          <w:sz w:val="24"/>
          <w:szCs w:val="24"/>
        </w:rPr>
        <w:t xml:space="preserve">In-Kind Contribution </w:t>
      </w:r>
      <w:r w:rsidR="001D177D">
        <w:rPr>
          <w:rFonts w:ascii="Minion Pro" w:hAnsi="Minion Pro"/>
          <w:color w:val="0070C0"/>
          <w:sz w:val="24"/>
          <w:szCs w:val="24"/>
        </w:rPr>
        <w:t xml:space="preserve">– </w:t>
      </w:r>
      <w:r w:rsidR="00683B72" w:rsidRPr="00357EBD">
        <w:rPr>
          <w:rFonts w:ascii="Minion Pro" w:hAnsi="Minion Pro"/>
          <w:color w:val="0070C0"/>
          <w:sz w:val="24"/>
          <w:szCs w:val="24"/>
        </w:rPr>
        <w:t>‘</w:t>
      </w:r>
      <w:r w:rsidR="006B04F8" w:rsidRPr="00357EBD">
        <w:rPr>
          <w:rFonts w:ascii="Minion Pro" w:hAnsi="Minion Pro"/>
          <w:color w:val="0070C0"/>
          <w:sz w:val="24"/>
          <w:szCs w:val="24"/>
        </w:rPr>
        <w:t>Column</w:t>
      </w:r>
      <w:r w:rsidR="00683B72" w:rsidRPr="00357EBD">
        <w:rPr>
          <w:rFonts w:ascii="Minion Pro" w:hAnsi="Minion Pro"/>
          <w:color w:val="0070C0"/>
          <w:sz w:val="24"/>
          <w:szCs w:val="24"/>
        </w:rPr>
        <w:t xml:space="preserve"> R’</w:t>
      </w:r>
    </w:p>
    <w:p w14:paraId="68EF3844" w14:textId="65DB3EA4" w:rsidR="00E643F3" w:rsidRDefault="0024002C" w:rsidP="001B605C">
      <w:pPr>
        <w:pStyle w:val="Subsectiontitle"/>
        <w:spacing w:before="0" w:after="0"/>
        <w:ind w:left="360"/>
        <w:rPr>
          <w:rFonts w:ascii="Minion Pro" w:hAnsi="Minion Pro"/>
          <w:color w:val="000000" w:themeColor="text1"/>
          <w:szCs w:val="24"/>
        </w:rPr>
      </w:pPr>
      <w:r>
        <w:rPr>
          <w:rFonts w:asciiTheme="minorHAnsi" w:eastAsia="Cambria" w:hAnsiTheme="minorHAnsi" w:cstheme="minorBidi"/>
          <w:b w:val="0"/>
          <w:bCs w:val="0"/>
          <w:color w:val="auto"/>
          <w:spacing w:val="0"/>
          <w:sz w:val="22"/>
          <w:szCs w:val="24"/>
          <w:shd w:val="clear" w:color="auto" w:fill="auto"/>
        </w:rPr>
        <w:t xml:space="preserve">You must disclose </w:t>
      </w:r>
      <w:r w:rsidR="00BB13A5">
        <w:rPr>
          <w:rFonts w:asciiTheme="minorHAnsi" w:eastAsia="Cambria" w:hAnsiTheme="minorHAnsi" w:cstheme="minorBidi"/>
          <w:b w:val="0"/>
          <w:bCs w:val="0"/>
          <w:color w:val="auto"/>
          <w:spacing w:val="0"/>
          <w:sz w:val="22"/>
          <w:szCs w:val="24"/>
          <w:shd w:val="clear" w:color="auto" w:fill="auto"/>
        </w:rPr>
        <w:t xml:space="preserve">if an In-Kind Contribution was given by entering </w:t>
      </w:r>
      <w:r w:rsidR="00BB13A5" w:rsidRPr="00695B65">
        <w:rPr>
          <w:rFonts w:asciiTheme="minorHAnsi" w:eastAsia="Cambria" w:hAnsiTheme="minorHAnsi" w:cstheme="minorBidi"/>
          <w:bCs w:val="0"/>
          <w:color w:val="auto"/>
          <w:spacing w:val="0"/>
          <w:sz w:val="22"/>
          <w:szCs w:val="24"/>
          <w:shd w:val="clear" w:color="auto" w:fill="auto"/>
        </w:rPr>
        <w:t>‘Y’</w:t>
      </w:r>
      <w:r w:rsidR="00BB13A5">
        <w:rPr>
          <w:rFonts w:asciiTheme="minorHAnsi" w:eastAsia="Cambria" w:hAnsiTheme="minorHAnsi" w:cstheme="minorBidi"/>
          <w:b w:val="0"/>
          <w:bCs w:val="0"/>
          <w:color w:val="auto"/>
          <w:spacing w:val="0"/>
          <w:sz w:val="22"/>
          <w:szCs w:val="24"/>
          <w:shd w:val="clear" w:color="auto" w:fill="auto"/>
        </w:rPr>
        <w:t xml:space="preserve"> for yes, or </w:t>
      </w:r>
      <w:r w:rsidR="00BB13A5" w:rsidRPr="00695B65">
        <w:rPr>
          <w:rFonts w:asciiTheme="minorHAnsi" w:eastAsia="Cambria" w:hAnsiTheme="minorHAnsi" w:cstheme="minorBidi"/>
          <w:bCs w:val="0"/>
          <w:color w:val="auto"/>
          <w:spacing w:val="0"/>
          <w:sz w:val="22"/>
          <w:szCs w:val="24"/>
          <w:shd w:val="clear" w:color="auto" w:fill="auto"/>
        </w:rPr>
        <w:t>‘N’</w:t>
      </w:r>
      <w:r w:rsidR="00BB13A5">
        <w:rPr>
          <w:rFonts w:asciiTheme="minorHAnsi" w:eastAsia="Cambria" w:hAnsiTheme="minorHAnsi" w:cstheme="minorBidi"/>
          <w:b w:val="0"/>
          <w:bCs w:val="0"/>
          <w:color w:val="auto"/>
          <w:spacing w:val="0"/>
          <w:sz w:val="22"/>
          <w:szCs w:val="24"/>
          <w:shd w:val="clear" w:color="auto" w:fill="auto"/>
        </w:rPr>
        <w:t xml:space="preserve"> for no.  </w:t>
      </w:r>
      <w:r w:rsidR="00BB13A5" w:rsidRPr="00357EBD">
        <w:rPr>
          <w:rFonts w:asciiTheme="minorHAnsi" w:eastAsia="Cambria" w:hAnsiTheme="minorHAnsi" w:cstheme="minorBidi"/>
          <w:b w:val="0"/>
          <w:bCs w:val="0"/>
          <w:color w:val="auto"/>
          <w:spacing w:val="0"/>
          <w:sz w:val="22"/>
          <w:szCs w:val="24"/>
          <w:shd w:val="clear" w:color="auto" w:fill="auto"/>
        </w:rPr>
        <w:t xml:space="preserve"> </w:t>
      </w:r>
      <w:r w:rsidR="00357EBD" w:rsidRPr="00357EBD">
        <w:rPr>
          <w:rFonts w:asciiTheme="minorHAnsi" w:eastAsia="Cambria" w:hAnsiTheme="minorHAnsi" w:cstheme="minorBidi"/>
          <w:b w:val="0"/>
          <w:bCs w:val="0"/>
          <w:color w:val="auto"/>
          <w:spacing w:val="0"/>
          <w:sz w:val="22"/>
          <w:szCs w:val="24"/>
          <w:shd w:val="clear" w:color="auto" w:fill="auto"/>
        </w:rPr>
        <w:t xml:space="preserve">In-kind </w:t>
      </w:r>
      <w:r>
        <w:rPr>
          <w:rFonts w:asciiTheme="minorHAnsi" w:eastAsia="Cambria" w:hAnsiTheme="minorHAnsi" w:cstheme="minorBidi"/>
          <w:b w:val="0"/>
          <w:bCs w:val="0"/>
          <w:color w:val="auto"/>
          <w:spacing w:val="0"/>
          <w:sz w:val="22"/>
          <w:szCs w:val="24"/>
          <w:shd w:val="clear" w:color="auto" w:fill="auto"/>
        </w:rPr>
        <w:t>Contributions</w:t>
      </w:r>
      <w:r w:rsidRPr="00357EBD">
        <w:rPr>
          <w:rFonts w:asciiTheme="minorHAnsi" w:eastAsia="Cambria" w:hAnsiTheme="minorHAnsi" w:cstheme="minorBidi"/>
          <w:b w:val="0"/>
          <w:bCs w:val="0"/>
          <w:color w:val="auto"/>
          <w:spacing w:val="0"/>
          <w:sz w:val="22"/>
          <w:szCs w:val="24"/>
          <w:shd w:val="clear" w:color="auto" w:fill="auto"/>
        </w:rPr>
        <w:t xml:space="preserve"> </w:t>
      </w:r>
      <w:r w:rsidR="00357EBD" w:rsidRPr="00357EBD">
        <w:rPr>
          <w:rFonts w:asciiTheme="minorHAnsi" w:eastAsia="Cambria" w:hAnsiTheme="minorHAnsi" w:cstheme="minorBidi"/>
          <w:b w:val="0"/>
          <w:bCs w:val="0"/>
          <w:color w:val="auto"/>
          <w:spacing w:val="0"/>
          <w:sz w:val="22"/>
          <w:szCs w:val="24"/>
          <w:shd w:val="clear" w:color="auto" w:fill="auto"/>
        </w:rPr>
        <w:t>include donations of staff, staff time, personnel, offices, office supplies, financial support of any kind or any other resources</w:t>
      </w:r>
      <w:r w:rsidR="00864199">
        <w:rPr>
          <w:rFonts w:asciiTheme="minorHAnsi" w:eastAsia="Cambria" w:hAnsiTheme="minorHAnsi" w:cstheme="minorBidi"/>
          <w:b w:val="0"/>
          <w:bCs w:val="0"/>
          <w:color w:val="auto"/>
          <w:spacing w:val="0"/>
          <w:sz w:val="22"/>
          <w:szCs w:val="24"/>
          <w:shd w:val="clear" w:color="auto" w:fill="auto"/>
        </w:rPr>
        <w:t>, other than money</w:t>
      </w:r>
      <w:r w:rsidR="00357EBD">
        <w:rPr>
          <w:rFonts w:asciiTheme="minorHAnsi" w:eastAsia="Cambria" w:hAnsiTheme="minorHAnsi" w:cstheme="minorBidi"/>
          <w:b w:val="0"/>
          <w:bCs w:val="0"/>
          <w:color w:val="auto"/>
          <w:spacing w:val="0"/>
          <w:sz w:val="22"/>
          <w:szCs w:val="24"/>
          <w:shd w:val="clear" w:color="auto" w:fill="auto"/>
        </w:rPr>
        <w:t xml:space="preserve">.  </w:t>
      </w:r>
      <w:r w:rsidR="00357EBD" w:rsidRPr="00695B65">
        <w:rPr>
          <w:rFonts w:asciiTheme="minorHAnsi" w:eastAsia="Cambria" w:hAnsiTheme="minorHAnsi" w:cstheme="minorBidi"/>
          <w:bCs w:val="0"/>
          <w:color w:val="auto"/>
          <w:spacing w:val="0"/>
          <w:sz w:val="22"/>
          <w:szCs w:val="24"/>
          <w:shd w:val="clear" w:color="auto" w:fill="auto"/>
        </w:rPr>
        <w:t>Do not include a dollar amount in this column.</w:t>
      </w:r>
      <w:r w:rsidR="00357EBD">
        <w:rPr>
          <w:rFonts w:asciiTheme="minorHAnsi" w:eastAsia="Cambria" w:hAnsiTheme="minorHAnsi" w:cstheme="minorBidi"/>
          <w:b w:val="0"/>
          <w:bCs w:val="0"/>
          <w:color w:val="auto"/>
          <w:spacing w:val="0"/>
          <w:sz w:val="22"/>
          <w:szCs w:val="24"/>
          <w:shd w:val="clear" w:color="auto" w:fill="auto"/>
        </w:rPr>
        <w:t xml:space="preserve"> </w:t>
      </w:r>
    </w:p>
    <w:p w14:paraId="3C4E6AA3" w14:textId="77777777" w:rsidR="001B605C" w:rsidRDefault="001B605C" w:rsidP="0024002C">
      <w:pPr>
        <w:pStyle w:val="Subsectiontitle"/>
        <w:spacing w:before="0" w:after="0"/>
        <w:ind w:left="360"/>
        <w:rPr>
          <w:rFonts w:ascii="Minion Pro" w:eastAsiaTheme="majorEastAsia" w:hAnsi="Minion Pro" w:cstheme="majorBidi"/>
          <w:color w:val="000000" w:themeColor="text1"/>
          <w:szCs w:val="24"/>
        </w:rPr>
      </w:pPr>
    </w:p>
    <w:p w14:paraId="62DA3DE4" w14:textId="692E183C" w:rsidR="00BB13A5" w:rsidRPr="005E00DF" w:rsidRDefault="00695B65" w:rsidP="005E00DF">
      <w:pPr>
        <w:pStyle w:val="Heading2"/>
        <w:pBdr>
          <w:bottom w:val="single" w:sz="12" w:space="1" w:color="0070C0"/>
        </w:pBdr>
        <w:spacing w:before="240"/>
        <w:rPr>
          <w:rFonts w:ascii="Minion Pro" w:hAnsi="Minion Pro"/>
          <w:b/>
          <w:color w:val="000000" w:themeColor="text1"/>
          <w:sz w:val="24"/>
          <w:szCs w:val="24"/>
        </w:rPr>
      </w:pPr>
      <w:r w:rsidRPr="005E00DF">
        <w:rPr>
          <w:rFonts w:ascii="Minion Pro" w:hAnsi="Minion Pro"/>
          <w:b/>
          <w:color w:val="000000" w:themeColor="text1"/>
          <w:sz w:val="24"/>
          <w:szCs w:val="24"/>
        </w:rPr>
        <w:t>Information related to “</w:t>
      </w:r>
      <w:r w:rsidR="00BB13A5" w:rsidRPr="005E00DF">
        <w:rPr>
          <w:rFonts w:ascii="Minion Pro" w:hAnsi="Minion Pro"/>
          <w:b/>
          <w:color w:val="000000" w:themeColor="text1"/>
          <w:sz w:val="24"/>
          <w:szCs w:val="24"/>
        </w:rPr>
        <w:t xml:space="preserve">Controlling </w:t>
      </w:r>
      <w:r w:rsidRPr="005E00DF">
        <w:rPr>
          <w:rFonts w:ascii="Minion Pro" w:hAnsi="Minion Pro"/>
          <w:b/>
          <w:color w:val="000000" w:themeColor="text1"/>
          <w:sz w:val="24"/>
          <w:szCs w:val="24"/>
        </w:rPr>
        <w:t>Interests”</w:t>
      </w:r>
    </w:p>
    <w:p w14:paraId="5F72EA41" w14:textId="77777777" w:rsidR="0024002C" w:rsidRDefault="0024002C" w:rsidP="0024002C">
      <w:pPr>
        <w:widowControl w:val="0"/>
        <w:spacing w:before="240" w:after="240" w:line="240" w:lineRule="auto"/>
        <w:ind w:right="158"/>
        <w:jc w:val="both"/>
      </w:pPr>
      <w:r w:rsidRPr="00FC7C0F">
        <w:rPr>
          <w:b/>
        </w:rPr>
        <w:t>“</w:t>
      </w:r>
      <w:r w:rsidRPr="00FC7C0F">
        <w:rPr>
          <w:b/>
          <w:i/>
        </w:rPr>
        <w:t>Controlling Interest</w:t>
      </w:r>
      <w:r w:rsidRPr="00FC7C0F">
        <w:rPr>
          <w:b/>
        </w:rPr>
        <w:t>”</w:t>
      </w:r>
      <w:r>
        <w:t xml:space="preserve"> means:</w:t>
      </w:r>
    </w:p>
    <w:p w14:paraId="5691964E" w14:textId="77777777" w:rsidR="0024002C" w:rsidRPr="007238D4" w:rsidRDefault="0024002C" w:rsidP="0024002C">
      <w:pPr>
        <w:pStyle w:val="ListParagraph"/>
        <w:widowControl w:val="0"/>
        <w:numPr>
          <w:ilvl w:val="1"/>
          <w:numId w:val="18"/>
        </w:numPr>
        <w:spacing w:before="120" w:after="120" w:line="240" w:lineRule="auto"/>
        <w:ind w:left="720"/>
        <w:contextualSpacing w:val="0"/>
        <w:jc w:val="both"/>
      </w:pPr>
      <w:r>
        <w:t>The</w:t>
      </w:r>
      <w:r w:rsidRPr="007238D4">
        <w:t xml:space="preserve"> </w:t>
      </w:r>
      <w:r>
        <w:t>Client</w:t>
      </w:r>
      <w:r w:rsidRPr="007238D4">
        <w:t xml:space="preserve"> </w:t>
      </w:r>
      <w:r>
        <w:t>Filer</w:t>
      </w:r>
      <w:r w:rsidRPr="007238D4">
        <w:t xml:space="preserve"> </w:t>
      </w:r>
      <w:r>
        <w:t>makes</w:t>
      </w:r>
      <w:r w:rsidRPr="007238D4">
        <w:t xml:space="preserve"> </w:t>
      </w:r>
      <w:r>
        <w:t>decisions</w:t>
      </w:r>
      <w:r w:rsidRPr="007238D4">
        <w:t xml:space="preserve"> </w:t>
      </w:r>
      <w:r>
        <w:t>or</w:t>
      </w:r>
      <w:r w:rsidRPr="007238D4">
        <w:t xml:space="preserve"> </w:t>
      </w:r>
      <w:r>
        <w:t>establishes</w:t>
      </w:r>
      <w:r w:rsidRPr="007238D4">
        <w:t xml:space="preserve"> </w:t>
      </w:r>
      <w:r>
        <w:t>policy</w:t>
      </w:r>
      <w:r w:rsidRPr="007238D4">
        <w:t xml:space="preserve"> </w:t>
      </w:r>
      <w:r>
        <w:t>for</w:t>
      </w:r>
      <w:r w:rsidRPr="007238D4">
        <w:t xml:space="preserve"> </w:t>
      </w:r>
      <w:r>
        <w:t>the</w:t>
      </w:r>
      <w:r w:rsidRPr="007238D4">
        <w:t xml:space="preserve"> </w:t>
      </w:r>
      <w:r>
        <w:t>corporation,</w:t>
      </w:r>
      <w:r w:rsidRPr="007238D4">
        <w:t xml:space="preserve"> </w:t>
      </w:r>
      <w:r>
        <w:t>partnership, organization, or</w:t>
      </w:r>
      <w:r w:rsidRPr="007238D4">
        <w:t xml:space="preserve"> </w:t>
      </w:r>
      <w:r>
        <w:t xml:space="preserve">entity </w:t>
      </w:r>
      <w:r w:rsidRPr="008B5767">
        <w:rPr>
          <w:i/>
        </w:rPr>
        <w:t>making</w:t>
      </w:r>
      <w:r>
        <w:t xml:space="preserve"> the Contribution;</w:t>
      </w:r>
    </w:p>
    <w:p w14:paraId="2A400E3F" w14:textId="77777777" w:rsidR="0024002C" w:rsidRPr="007238D4" w:rsidRDefault="0024002C" w:rsidP="0024002C">
      <w:pPr>
        <w:pStyle w:val="ListParagraph"/>
        <w:widowControl w:val="0"/>
        <w:numPr>
          <w:ilvl w:val="1"/>
          <w:numId w:val="18"/>
        </w:numPr>
        <w:spacing w:before="120" w:after="120" w:line="240" w:lineRule="auto"/>
        <w:ind w:left="720"/>
        <w:contextualSpacing w:val="0"/>
        <w:jc w:val="both"/>
      </w:pPr>
      <w:r>
        <w:t>The</w:t>
      </w:r>
      <w:r w:rsidRPr="007238D4">
        <w:t xml:space="preserve"> </w:t>
      </w:r>
      <w:r>
        <w:t>corporation,</w:t>
      </w:r>
      <w:r w:rsidRPr="007238D4">
        <w:t xml:space="preserve"> </w:t>
      </w:r>
      <w:r>
        <w:t>partnership,</w:t>
      </w:r>
      <w:r w:rsidRPr="007238D4">
        <w:t xml:space="preserve"> </w:t>
      </w:r>
      <w:r>
        <w:t>organization,</w:t>
      </w:r>
      <w:r w:rsidRPr="007238D4">
        <w:t xml:space="preserve"> </w:t>
      </w:r>
      <w:r>
        <w:t>or</w:t>
      </w:r>
      <w:r w:rsidRPr="007238D4">
        <w:t xml:space="preserve"> </w:t>
      </w:r>
      <w:r>
        <w:t>entity</w:t>
      </w:r>
      <w:r w:rsidRPr="007238D4">
        <w:t xml:space="preserve"> </w:t>
      </w:r>
      <w:r>
        <w:t>making the Contribution makes</w:t>
      </w:r>
      <w:r w:rsidRPr="007238D4">
        <w:t xml:space="preserve"> </w:t>
      </w:r>
      <w:r>
        <w:t>decisions</w:t>
      </w:r>
      <w:r w:rsidRPr="007238D4">
        <w:t xml:space="preserve"> </w:t>
      </w:r>
      <w:r>
        <w:t>or</w:t>
      </w:r>
      <w:r w:rsidRPr="007238D4">
        <w:t xml:space="preserve"> </w:t>
      </w:r>
      <w:r>
        <w:lastRenderedPageBreak/>
        <w:t>establishes</w:t>
      </w:r>
      <w:r w:rsidRPr="007238D4">
        <w:t xml:space="preserve"> </w:t>
      </w:r>
      <w:r>
        <w:t>policy</w:t>
      </w:r>
      <w:r w:rsidRPr="007238D4">
        <w:t xml:space="preserve"> </w:t>
      </w:r>
      <w:r>
        <w:t>for</w:t>
      </w:r>
      <w:r w:rsidRPr="007238D4">
        <w:t xml:space="preserve"> </w:t>
      </w:r>
      <w:r>
        <w:t>the Client Filer;</w:t>
      </w:r>
    </w:p>
    <w:p w14:paraId="766F4D8B" w14:textId="77777777" w:rsidR="0024002C" w:rsidRPr="007238D4" w:rsidRDefault="0024002C" w:rsidP="0024002C">
      <w:pPr>
        <w:pStyle w:val="ListParagraph"/>
        <w:widowControl w:val="0"/>
        <w:numPr>
          <w:ilvl w:val="1"/>
          <w:numId w:val="18"/>
        </w:numPr>
        <w:spacing w:before="120" w:after="120" w:line="240" w:lineRule="auto"/>
        <w:ind w:left="720"/>
        <w:contextualSpacing w:val="0"/>
        <w:jc w:val="both"/>
      </w:pPr>
      <w:r>
        <w:t>The Client Filer has the authority to hire, appoint, discipline, discharge, demote, remove,</w:t>
      </w:r>
      <w:r w:rsidRPr="007238D4">
        <w:t xml:space="preserve"> </w:t>
      </w:r>
      <w:r>
        <w:t>or otherwise influence other persons who make decisions or establish policies for the</w:t>
      </w:r>
      <w:r w:rsidRPr="007238D4">
        <w:t xml:space="preserve"> </w:t>
      </w:r>
      <w:r>
        <w:t>corporation, partnership, organization, or</w:t>
      </w:r>
      <w:r w:rsidRPr="007238D4">
        <w:t xml:space="preserve"> </w:t>
      </w:r>
      <w:r>
        <w:t>entity making the Contribution;</w:t>
      </w:r>
    </w:p>
    <w:p w14:paraId="26FEB25A" w14:textId="77777777" w:rsidR="0024002C" w:rsidRPr="007238D4" w:rsidRDefault="0024002C" w:rsidP="0024002C">
      <w:pPr>
        <w:pStyle w:val="ListParagraph"/>
        <w:widowControl w:val="0"/>
        <w:numPr>
          <w:ilvl w:val="1"/>
          <w:numId w:val="18"/>
        </w:numPr>
        <w:spacing w:before="120" w:after="120" w:line="240" w:lineRule="auto"/>
        <w:ind w:left="720"/>
        <w:contextualSpacing w:val="0"/>
        <w:jc w:val="both"/>
      </w:pPr>
      <w:r>
        <w:t>The</w:t>
      </w:r>
      <w:r w:rsidRPr="007238D4">
        <w:t xml:space="preserve"> </w:t>
      </w:r>
      <w:r>
        <w:t>corporation,</w:t>
      </w:r>
      <w:r w:rsidRPr="007238D4">
        <w:t xml:space="preserve"> </w:t>
      </w:r>
      <w:r>
        <w:t>partnership,</w:t>
      </w:r>
      <w:r w:rsidRPr="007238D4">
        <w:t xml:space="preserve"> </w:t>
      </w:r>
      <w:r>
        <w:t>organization,</w:t>
      </w:r>
      <w:r w:rsidRPr="007238D4">
        <w:t xml:space="preserve"> </w:t>
      </w:r>
      <w:r>
        <w:t>or</w:t>
      </w:r>
      <w:r w:rsidRPr="007238D4">
        <w:t xml:space="preserve"> </w:t>
      </w:r>
      <w:r>
        <w:t>entity</w:t>
      </w:r>
      <w:r w:rsidRPr="007238D4">
        <w:t xml:space="preserve"> </w:t>
      </w:r>
      <w:r>
        <w:t>making the Contribution has</w:t>
      </w:r>
      <w:r w:rsidRPr="007238D4">
        <w:t xml:space="preserve"> </w:t>
      </w:r>
      <w:r>
        <w:t>the</w:t>
      </w:r>
      <w:r w:rsidRPr="007238D4">
        <w:t xml:space="preserve"> </w:t>
      </w:r>
      <w:r>
        <w:t>authority</w:t>
      </w:r>
      <w:r w:rsidRPr="007238D4">
        <w:t xml:space="preserve"> </w:t>
      </w:r>
      <w:r>
        <w:t>to</w:t>
      </w:r>
      <w:r w:rsidRPr="007238D4">
        <w:t xml:space="preserve"> </w:t>
      </w:r>
      <w:r>
        <w:t>hire,</w:t>
      </w:r>
      <w:r w:rsidRPr="007238D4">
        <w:t xml:space="preserve"> </w:t>
      </w:r>
      <w:r>
        <w:t>appoint,</w:t>
      </w:r>
      <w:r w:rsidRPr="007238D4">
        <w:t xml:space="preserve"> </w:t>
      </w:r>
      <w:r>
        <w:t>discipline, discharge, demote, remove, or otherwise influence other persons who make decisions</w:t>
      </w:r>
      <w:r w:rsidRPr="007238D4">
        <w:t xml:space="preserve"> </w:t>
      </w:r>
      <w:r>
        <w:t>or establish policies for the Client Filer;</w:t>
      </w:r>
      <w:r w:rsidRPr="007238D4">
        <w:t xml:space="preserve"> </w:t>
      </w:r>
      <w:r>
        <w:t>or</w:t>
      </w:r>
    </w:p>
    <w:p w14:paraId="140CED0E" w14:textId="77777777" w:rsidR="0024002C" w:rsidRDefault="0024002C" w:rsidP="0024002C">
      <w:pPr>
        <w:pStyle w:val="ListParagraph"/>
        <w:widowControl w:val="0"/>
        <w:numPr>
          <w:ilvl w:val="1"/>
          <w:numId w:val="18"/>
        </w:numPr>
        <w:spacing w:before="120" w:after="360" w:line="240" w:lineRule="auto"/>
        <w:ind w:left="720"/>
        <w:contextualSpacing w:val="0"/>
        <w:jc w:val="both"/>
      </w:pPr>
      <w:r>
        <w:t>The</w:t>
      </w:r>
      <w:r w:rsidRPr="007238D4">
        <w:t xml:space="preserve"> </w:t>
      </w:r>
      <w:r>
        <w:t>Client</w:t>
      </w:r>
      <w:r w:rsidRPr="007238D4">
        <w:t xml:space="preserve"> </w:t>
      </w:r>
      <w:r>
        <w:t>Filer</w:t>
      </w:r>
      <w:r w:rsidRPr="007238D4">
        <w:t xml:space="preserve"> </w:t>
      </w:r>
      <w:r>
        <w:t>and</w:t>
      </w:r>
      <w:r w:rsidRPr="007238D4">
        <w:t xml:space="preserve"> </w:t>
      </w:r>
      <w:r>
        <w:t>the</w:t>
      </w:r>
      <w:r w:rsidRPr="007238D4">
        <w:t xml:space="preserve"> </w:t>
      </w:r>
      <w:r>
        <w:t>corporation,</w:t>
      </w:r>
      <w:r w:rsidRPr="007238D4">
        <w:t xml:space="preserve"> </w:t>
      </w:r>
      <w:r>
        <w:t>partnership,</w:t>
      </w:r>
      <w:r w:rsidRPr="007238D4">
        <w:t xml:space="preserve"> </w:t>
      </w:r>
      <w:r>
        <w:t>organization,</w:t>
      </w:r>
      <w:r w:rsidRPr="007238D4">
        <w:t xml:space="preserve"> </w:t>
      </w:r>
      <w:r>
        <w:t>or</w:t>
      </w:r>
      <w:r w:rsidRPr="007238D4">
        <w:t xml:space="preserve"> </w:t>
      </w:r>
      <w:r>
        <w:t>entity making the Contribution</w:t>
      </w:r>
      <w:r w:rsidRPr="007238D4">
        <w:t xml:space="preserve"> </w:t>
      </w:r>
      <w:r>
        <w:t>share</w:t>
      </w:r>
      <w:r w:rsidRPr="007238D4">
        <w:t xml:space="preserve"> </w:t>
      </w:r>
      <w:proofErr w:type="gramStart"/>
      <w:r>
        <w:t>a</w:t>
      </w:r>
      <w:r w:rsidRPr="007238D4">
        <w:t xml:space="preserve"> </w:t>
      </w:r>
      <w:r>
        <w:t>majority</w:t>
      </w:r>
      <w:r w:rsidRPr="007238D4">
        <w:t xml:space="preserve"> </w:t>
      </w:r>
      <w:r>
        <w:t>of</w:t>
      </w:r>
      <w:proofErr w:type="gramEnd"/>
      <w:r>
        <w:t xml:space="preserve"> directors on their governing boards, or share a majority of executive management, or</w:t>
      </w:r>
      <w:r w:rsidRPr="007238D4">
        <w:t xml:space="preserve"> </w:t>
      </w:r>
      <w:r>
        <w:t>maintain</w:t>
      </w:r>
      <w:r w:rsidRPr="007238D4">
        <w:t xml:space="preserve"> </w:t>
      </w:r>
      <w:r>
        <w:t>bank accounts with shared</w:t>
      </w:r>
      <w:r w:rsidRPr="007238D4">
        <w:t xml:space="preserve"> </w:t>
      </w:r>
      <w:r>
        <w:t>signatories.</w:t>
      </w:r>
    </w:p>
    <w:p w14:paraId="69853382" w14:textId="28649FBF" w:rsidR="00BB13A5" w:rsidRPr="00517368" w:rsidRDefault="00BB13A5" w:rsidP="00BB13A5">
      <w:pPr>
        <w:spacing w:before="120"/>
        <w:jc w:val="both"/>
      </w:pPr>
      <w:r>
        <w:t xml:space="preserve">If a Client Filer has a </w:t>
      </w:r>
      <w:r w:rsidR="009E3E62" w:rsidRPr="00FC7C0F">
        <w:rPr>
          <w:b/>
        </w:rPr>
        <w:t>“</w:t>
      </w:r>
      <w:r w:rsidR="009E3E62" w:rsidRPr="00FC7C0F">
        <w:rPr>
          <w:b/>
          <w:i/>
        </w:rPr>
        <w:t>Controlling Interest</w:t>
      </w:r>
      <w:r w:rsidR="009E3E62" w:rsidRPr="00FC7C0F">
        <w:rPr>
          <w:b/>
        </w:rPr>
        <w:t>”</w:t>
      </w:r>
      <w:r w:rsidR="009E3E62">
        <w:t xml:space="preserve"> </w:t>
      </w:r>
      <w:r>
        <w:t xml:space="preserve">in the Source </w:t>
      </w:r>
      <w:r>
        <w:rPr>
          <w:b/>
          <w:i/>
        </w:rPr>
        <w:t>OR</w:t>
      </w:r>
      <w:r>
        <w:t xml:space="preserve"> the Source has a </w:t>
      </w:r>
      <w:r w:rsidR="009E3E62" w:rsidRPr="00FC7C0F">
        <w:rPr>
          <w:b/>
        </w:rPr>
        <w:t>“</w:t>
      </w:r>
      <w:r w:rsidR="009E3E62" w:rsidRPr="00FC7C0F">
        <w:rPr>
          <w:b/>
          <w:i/>
        </w:rPr>
        <w:t>Controlling Interest</w:t>
      </w:r>
      <w:r w:rsidR="009E3E62" w:rsidRPr="00FC7C0F">
        <w:rPr>
          <w:b/>
        </w:rPr>
        <w:t>”</w:t>
      </w:r>
      <w:r w:rsidR="009E3E62">
        <w:t xml:space="preserve"> </w:t>
      </w:r>
      <w:r>
        <w:t xml:space="preserve">in the Client Filer, then Client Filer must </w:t>
      </w:r>
      <w:r>
        <w:rPr>
          <w:b/>
          <w:i/>
        </w:rPr>
        <w:t>ALSO</w:t>
      </w:r>
      <w:r>
        <w:t xml:space="preserve"> disclose </w:t>
      </w:r>
      <w:r w:rsidR="0024002C">
        <w:t>either</w:t>
      </w:r>
      <w:r>
        <w:t>:</w:t>
      </w:r>
    </w:p>
    <w:p w14:paraId="5402495D" w14:textId="1CF5C2B3" w:rsidR="0024002C" w:rsidRDefault="0024002C" w:rsidP="0024002C">
      <w:pPr>
        <w:pStyle w:val="ListParagraph"/>
        <w:widowControl w:val="0"/>
        <w:numPr>
          <w:ilvl w:val="0"/>
          <w:numId w:val="10"/>
        </w:numPr>
        <w:spacing w:before="120" w:after="120" w:line="240" w:lineRule="auto"/>
        <w:jc w:val="both"/>
      </w:pPr>
      <w:r>
        <w:t xml:space="preserve">The </w:t>
      </w:r>
      <w:r w:rsidR="00BB13A5">
        <w:t>name,</w:t>
      </w:r>
      <w:r w:rsidR="00BB13A5" w:rsidRPr="007238D4">
        <w:t xml:space="preserve"> </w:t>
      </w:r>
      <w:r w:rsidR="00BB13A5">
        <w:t>address</w:t>
      </w:r>
      <w:r w:rsidR="00BB13A5" w:rsidRPr="007238D4">
        <w:t xml:space="preserve"> </w:t>
      </w:r>
      <w:r w:rsidR="00BB13A5">
        <w:t>and</w:t>
      </w:r>
      <w:r w:rsidR="00BB13A5" w:rsidRPr="007238D4">
        <w:t xml:space="preserve"> </w:t>
      </w:r>
      <w:r w:rsidR="00BB13A5">
        <w:t>principal</w:t>
      </w:r>
      <w:r w:rsidR="00BB13A5" w:rsidRPr="007238D4">
        <w:t xml:space="preserve"> </w:t>
      </w:r>
      <w:r w:rsidR="00BB13A5">
        <w:t>place</w:t>
      </w:r>
      <w:r w:rsidR="00BB13A5" w:rsidRPr="007238D4">
        <w:t xml:space="preserve"> </w:t>
      </w:r>
      <w:r w:rsidR="00BB13A5">
        <w:t>of</w:t>
      </w:r>
      <w:r w:rsidR="00BB13A5" w:rsidRPr="007238D4">
        <w:t xml:space="preserve"> </w:t>
      </w:r>
      <w:r w:rsidR="00BB13A5">
        <w:t>business</w:t>
      </w:r>
      <w:r w:rsidR="00BB13A5" w:rsidRPr="007238D4">
        <w:t xml:space="preserve"> </w:t>
      </w:r>
      <w:r w:rsidR="00BB13A5">
        <w:t>of</w:t>
      </w:r>
      <w:r w:rsidR="00BB13A5" w:rsidRPr="007238D4">
        <w:t xml:space="preserve"> </w:t>
      </w:r>
      <w:r w:rsidR="00BB13A5" w:rsidRPr="00CA2F2C">
        <w:rPr>
          <w:b/>
        </w:rPr>
        <w:t>at least one natural person</w:t>
      </w:r>
      <w:r w:rsidR="00BB13A5" w:rsidRPr="007238D4">
        <w:t xml:space="preserve"> </w:t>
      </w:r>
      <w:r w:rsidR="00BB13A5">
        <w:t>(such</w:t>
      </w:r>
      <w:r w:rsidR="00BB13A5" w:rsidRPr="007238D4">
        <w:t xml:space="preserve"> </w:t>
      </w:r>
      <w:r w:rsidR="00BB13A5">
        <w:t>as</w:t>
      </w:r>
      <w:r w:rsidR="00BB13A5" w:rsidRPr="007238D4">
        <w:t xml:space="preserve"> </w:t>
      </w:r>
      <w:r w:rsidR="00BB13A5">
        <w:t>an</w:t>
      </w:r>
      <w:r w:rsidR="00BB13A5" w:rsidRPr="007238D4">
        <w:t xml:space="preserve"> </w:t>
      </w:r>
      <w:r w:rsidR="00BB13A5">
        <w:t>officer, director, partner or proprietors) who shares or exercises discretion or control</w:t>
      </w:r>
      <w:r w:rsidR="00BB13A5" w:rsidRPr="007238D4">
        <w:t xml:space="preserve"> </w:t>
      </w:r>
      <w:r w:rsidR="00BB13A5">
        <w:t>over the activities of the corporation, partnership, organization, or entity;</w:t>
      </w:r>
      <w:r w:rsidR="00BB13A5" w:rsidRPr="007238D4">
        <w:t xml:space="preserve"> </w:t>
      </w:r>
    </w:p>
    <w:p w14:paraId="361600B5" w14:textId="036EFD91" w:rsidR="00BB13A5" w:rsidRPr="00912604" w:rsidRDefault="00BB13A5" w:rsidP="009E3E62">
      <w:pPr>
        <w:widowControl w:val="0"/>
        <w:spacing w:before="120" w:after="120" w:line="240" w:lineRule="auto"/>
        <w:ind w:left="1080"/>
      </w:pPr>
      <w:r w:rsidRPr="009E3E62">
        <w:rPr>
          <w:b/>
        </w:rPr>
        <w:t>OR</w:t>
      </w:r>
    </w:p>
    <w:p w14:paraId="73500315" w14:textId="347BA01D" w:rsidR="00A67178" w:rsidRDefault="0024002C" w:rsidP="0024002C">
      <w:pPr>
        <w:pStyle w:val="ListParagraph"/>
        <w:widowControl w:val="0"/>
        <w:numPr>
          <w:ilvl w:val="0"/>
          <w:numId w:val="10"/>
        </w:numPr>
        <w:spacing w:before="120" w:after="360" w:line="240" w:lineRule="auto"/>
      </w:pPr>
      <w:r>
        <w:t xml:space="preserve">The identities of </w:t>
      </w:r>
      <w:r w:rsidR="00BB13A5">
        <w:t>the</w:t>
      </w:r>
      <w:r w:rsidR="00BB13A5" w:rsidRPr="007238D4">
        <w:t xml:space="preserve"> </w:t>
      </w:r>
      <w:r w:rsidR="0075191C">
        <w:t>Donor(s) (can be an individual</w:t>
      </w:r>
      <w:r w:rsidR="00864199">
        <w:t>(s)</w:t>
      </w:r>
      <w:r>
        <w:t xml:space="preserve"> </w:t>
      </w:r>
      <w:r w:rsidR="0075191C">
        <w:t>or an organization</w:t>
      </w:r>
      <w:r w:rsidR="00864199">
        <w:t>(s)</w:t>
      </w:r>
      <w:r w:rsidR="0075191C">
        <w:t>)</w:t>
      </w:r>
      <w:r w:rsidR="009F58E3">
        <w:t xml:space="preserve"> to the</w:t>
      </w:r>
      <w:r w:rsidR="0075191C">
        <w:t xml:space="preserve"> </w:t>
      </w:r>
      <w:r w:rsidR="00BB13A5">
        <w:t>Source</w:t>
      </w:r>
      <w:r w:rsidR="009F58E3">
        <w:t xml:space="preserve">.  </w:t>
      </w:r>
      <w:r w:rsidR="00BB13A5" w:rsidRPr="007238D4">
        <w:t xml:space="preserve"> </w:t>
      </w:r>
    </w:p>
    <w:p w14:paraId="56BA889D" w14:textId="63E497EF" w:rsidR="00226CB9" w:rsidRPr="00BB13A5" w:rsidRDefault="00226CB9" w:rsidP="00226CB9">
      <w:pPr>
        <w:pStyle w:val="Heading2"/>
        <w:pBdr>
          <w:bottom w:val="single" w:sz="12" w:space="1" w:color="0070C0"/>
        </w:pBdr>
        <w:rPr>
          <w:rFonts w:ascii="Minion Pro" w:hAnsi="Minion Pro"/>
          <w:color w:val="000000" w:themeColor="text1"/>
          <w:sz w:val="24"/>
          <w:szCs w:val="24"/>
        </w:rPr>
      </w:pPr>
      <w:r>
        <w:rPr>
          <w:rFonts w:ascii="Minion Pro" w:hAnsi="Minion Pro"/>
          <w:color w:val="000000" w:themeColor="text1"/>
          <w:sz w:val="24"/>
          <w:szCs w:val="24"/>
        </w:rPr>
        <w:t>Entering information in the ‘Controlling Person or Donor(s) Info’ Tab</w:t>
      </w:r>
    </w:p>
    <w:p w14:paraId="1F3CD997" w14:textId="0150F9A0" w:rsidR="00DA07F8" w:rsidRPr="00CA2F2C" w:rsidRDefault="00BB13A5" w:rsidP="00226CB9">
      <w:pPr>
        <w:keepNext/>
        <w:keepLines/>
        <w:spacing w:before="240" w:after="120"/>
        <w:jc w:val="both"/>
        <w:outlineLvl w:val="4"/>
        <w:rPr>
          <w:rFonts w:ascii="Minion Pro" w:hAnsi="Minion Pro"/>
          <w:color w:val="0070C0"/>
          <w:sz w:val="24"/>
          <w:szCs w:val="24"/>
        </w:rPr>
      </w:pPr>
      <w:r>
        <w:rPr>
          <w:rFonts w:ascii="Minion Pro" w:hAnsi="Minion Pro"/>
          <w:color w:val="0070C0"/>
          <w:sz w:val="24"/>
          <w:szCs w:val="24"/>
        </w:rPr>
        <w:t xml:space="preserve"> </w:t>
      </w:r>
      <w:r w:rsidR="009E3E62" w:rsidRPr="00357EBD">
        <w:rPr>
          <w:rFonts w:ascii="Minion Pro" w:hAnsi="Minion Pro"/>
          <w:color w:val="0070C0"/>
          <w:sz w:val="24"/>
          <w:szCs w:val="24"/>
        </w:rPr>
        <w:t xml:space="preserve">The </w:t>
      </w:r>
      <w:r w:rsidR="009E3E62" w:rsidRPr="00CA2F2C">
        <w:rPr>
          <w:rFonts w:ascii="Minion Pro" w:hAnsi="Minion Pro"/>
          <w:color w:val="0070C0"/>
          <w:sz w:val="24"/>
          <w:szCs w:val="24"/>
        </w:rPr>
        <w:t>‘Controlling Person</w:t>
      </w:r>
      <w:r w:rsidR="0002454A" w:rsidRPr="00CA2F2C">
        <w:rPr>
          <w:rFonts w:ascii="Minion Pro" w:hAnsi="Minion Pro"/>
          <w:color w:val="0070C0"/>
          <w:sz w:val="24"/>
          <w:szCs w:val="24"/>
        </w:rPr>
        <w:t xml:space="preserve"> or Donor(s)</w:t>
      </w:r>
      <w:r w:rsidR="009E3E62" w:rsidRPr="00CA2F2C">
        <w:rPr>
          <w:rFonts w:ascii="Minion Pro" w:hAnsi="Minion Pro"/>
          <w:color w:val="0070C0"/>
          <w:sz w:val="24"/>
          <w:szCs w:val="24"/>
        </w:rPr>
        <w:t xml:space="preserve"> Info’ </w:t>
      </w:r>
      <w:r w:rsidR="009E3E62" w:rsidRPr="00357EBD">
        <w:rPr>
          <w:rFonts w:ascii="Minion Pro" w:hAnsi="Minion Pro"/>
          <w:color w:val="0070C0"/>
          <w:sz w:val="24"/>
          <w:szCs w:val="24"/>
        </w:rPr>
        <w:t xml:space="preserve">tab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of </w:t>
      </w:r>
      <w:r w:rsidRPr="00CA2F2C">
        <w:rPr>
          <w:rFonts w:ascii="Minion Pro" w:hAnsi="Minion Pro"/>
          <w:color w:val="0070C0"/>
          <w:sz w:val="24"/>
          <w:szCs w:val="24"/>
        </w:rPr>
        <w:t>the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 Excel spreadsheet contains 1</w:t>
      </w:r>
      <w:r>
        <w:rPr>
          <w:rFonts w:ascii="Minion Pro" w:hAnsi="Minion Pro"/>
          <w:color w:val="0070C0"/>
          <w:sz w:val="24"/>
          <w:szCs w:val="24"/>
        </w:rPr>
        <w:t>2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 columns:</w:t>
      </w:r>
      <w:r w:rsidR="000210D2" w:rsidRPr="00CA2F2C">
        <w:rPr>
          <w:rFonts w:ascii="Minion Pro" w:hAnsi="Minion Pro"/>
          <w:color w:val="0070C0"/>
          <w:sz w:val="24"/>
          <w:szCs w:val="24"/>
        </w:rPr>
        <w:t xml:space="preserve"> </w:t>
      </w:r>
      <w:r w:rsidR="00793A14" w:rsidRPr="00CA2F2C">
        <w:rPr>
          <w:rFonts w:ascii="Minion Pro" w:hAnsi="Minion Pro"/>
          <w:color w:val="0070C0"/>
          <w:sz w:val="24"/>
          <w:szCs w:val="24"/>
        </w:rPr>
        <w:t xml:space="preserve"> </w:t>
      </w:r>
    </w:p>
    <w:p w14:paraId="2D18F9FE" w14:textId="7DE6EDC7" w:rsidR="00C4171E" w:rsidRDefault="00793A14" w:rsidP="00DA07F8">
      <w:pPr>
        <w:pStyle w:val="BodyText"/>
        <w:spacing w:after="240"/>
        <w:rPr>
          <w:rFonts w:eastAsiaTheme="minorHAnsi"/>
          <w:spacing w:val="-1"/>
          <w:szCs w:val="22"/>
        </w:rPr>
      </w:pPr>
      <w:r>
        <w:rPr>
          <w:noProof/>
        </w:rPr>
        <w:drawing>
          <wp:inline distT="0" distB="0" distL="0" distR="0" wp14:anchorId="540E088B" wp14:editId="396AA52C">
            <wp:extent cx="5943600" cy="92773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B6170" w14:textId="77777777" w:rsidR="00C4171E" w:rsidRDefault="00C4171E" w:rsidP="00C4171E">
      <w:pPr>
        <w:pStyle w:val="BodyText"/>
        <w:tabs>
          <w:tab w:val="left" w:pos="1589"/>
        </w:tabs>
        <w:spacing w:before="0"/>
        <w:jc w:val="left"/>
        <w:rPr>
          <w:rFonts w:eastAsiaTheme="minorHAnsi"/>
          <w:spacing w:val="-1"/>
          <w:szCs w:val="22"/>
        </w:rPr>
        <w:sectPr w:rsidR="00C4171E" w:rsidSect="00BB13A5">
          <w:type w:val="continuous"/>
          <w:pgSz w:w="12240" w:h="15840"/>
          <w:pgMar w:top="1440" w:right="1440" w:bottom="1440" w:left="1440" w:header="720" w:footer="432" w:gutter="0"/>
          <w:cols w:space="720"/>
          <w:titlePg/>
          <w:docGrid w:linePitch="360"/>
        </w:sectPr>
      </w:pPr>
    </w:p>
    <w:p w14:paraId="2B15C933" w14:textId="77777777" w:rsidR="00BB13A5" w:rsidRDefault="00BB13A5" w:rsidP="00C4171E">
      <w:pPr>
        <w:pStyle w:val="BodyText"/>
        <w:numPr>
          <w:ilvl w:val="0"/>
          <w:numId w:val="13"/>
        </w:numPr>
        <w:tabs>
          <w:tab w:val="left" w:pos="1589"/>
        </w:tabs>
        <w:spacing w:before="0"/>
        <w:jc w:val="left"/>
      </w:pPr>
      <w:r w:rsidRPr="001B2946">
        <w:rPr>
          <w:rFonts w:eastAsiaTheme="minorHAnsi"/>
          <w:spacing w:val="-1"/>
          <w:szCs w:val="22"/>
        </w:rPr>
        <w:t>Source</w:t>
      </w:r>
      <w:r>
        <w:t xml:space="preserve"> </w:t>
      </w:r>
      <w:r>
        <w:rPr>
          <w:spacing w:val="-2"/>
        </w:rPr>
        <w:t>ID</w:t>
      </w:r>
      <w:r w:rsidR="00DB09EE">
        <w:rPr>
          <w:spacing w:val="-2"/>
        </w:rPr>
        <w:t xml:space="preserve"> </w:t>
      </w:r>
    </w:p>
    <w:p w14:paraId="7DD47640" w14:textId="6F0D63E7" w:rsidR="00BB13A5" w:rsidRDefault="00793A14" w:rsidP="00BB13A5">
      <w:pPr>
        <w:pStyle w:val="BodyText"/>
        <w:numPr>
          <w:ilvl w:val="0"/>
          <w:numId w:val="13"/>
        </w:numPr>
        <w:tabs>
          <w:tab w:val="left" w:pos="1589"/>
        </w:tabs>
        <w:spacing w:before="0"/>
        <w:jc w:val="left"/>
      </w:pPr>
      <w:r>
        <w:rPr>
          <w:spacing w:val="-1"/>
        </w:rPr>
        <w:t xml:space="preserve">Donor </w:t>
      </w:r>
      <w:r w:rsidR="00BB13A5">
        <w:rPr>
          <w:spacing w:val="-1"/>
        </w:rPr>
        <w:t>Name</w:t>
      </w:r>
      <w:r w:rsidR="009F58E3">
        <w:rPr>
          <w:spacing w:val="-1"/>
        </w:rPr>
        <w:t xml:space="preserve"> </w:t>
      </w:r>
    </w:p>
    <w:p w14:paraId="5AC97573" w14:textId="77777777" w:rsidR="00BB13A5" w:rsidRDefault="00BB13A5" w:rsidP="00BB13A5">
      <w:pPr>
        <w:pStyle w:val="BodyText"/>
        <w:numPr>
          <w:ilvl w:val="0"/>
          <w:numId w:val="13"/>
        </w:numPr>
        <w:tabs>
          <w:tab w:val="left" w:pos="1589"/>
        </w:tabs>
        <w:spacing w:before="1"/>
        <w:jc w:val="left"/>
      </w:pPr>
      <w:r>
        <w:rPr>
          <w:spacing w:val="-2"/>
        </w:rPr>
        <w:t>Last</w:t>
      </w:r>
      <w:r>
        <w:rPr>
          <w:spacing w:val="-1"/>
        </w:rPr>
        <w:t xml:space="preserve"> Name</w:t>
      </w:r>
      <w:r>
        <w:t xml:space="preserve"> </w:t>
      </w:r>
      <w:r w:rsidR="00F94299">
        <w:rPr>
          <w:spacing w:val="-1"/>
        </w:rPr>
        <w:t>(Controlling Person)</w:t>
      </w:r>
    </w:p>
    <w:p w14:paraId="7DABB4E2" w14:textId="77777777" w:rsidR="00BB13A5" w:rsidRPr="00702339" w:rsidRDefault="00BB13A5" w:rsidP="00BB13A5">
      <w:pPr>
        <w:pStyle w:val="BodyText"/>
        <w:numPr>
          <w:ilvl w:val="0"/>
          <w:numId w:val="13"/>
        </w:numPr>
        <w:tabs>
          <w:tab w:val="left" w:pos="1589"/>
        </w:tabs>
        <w:spacing w:before="0"/>
        <w:jc w:val="left"/>
      </w:pPr>
      <w:r>
        <w:rPr>
          <w:spacing w:val="-1"/>
        </w:rPr>
        <w:t xml:space="preserve">First </w:t>
      </w:r>
      <w:r>
        <w:rPr>
          <w:spacing w:val="-2"/>
        </w:rPr>
        <w:t>Name</w:t>
      </w:r>
      <w:r>
        <w:t xml:space="preserve"> </w:t>
      </w:r>
      <w:r>
        <w:rPr>
          <w:spacing w:val="-1"/>
        </w:rPr>
        <w:t>(</w:t>
      </w:r>
      <w:r w:rsidR="00F94299">
        <w:rPr>
          <w:spacing w:val="-1"/>
        </w:rPr>
        <w:t xml:space="preserve">Controlling </w:t>
      </w:r>
      <w:r>
        <w:rPr>
          <w:spacing w:val="-1"/>
        </w:rPr>
        <w:t>Person)</w:t>
      </w:r>
    </w:p>
    <w:p w14:paraId="3F4748D3" w14:textId="215F7DFA" w:rsidR="00BB13A5" w:rsidRDefault="00BB13A5" w:rsidP="00BB13A5">
      <w:pPr>
        <w:pStyle w:val="BodyText"/>
        <w:numPr>
          <w:ilvl w:val="0"/>
          <w:numId w:val="13"/>
        </w:numPr>
        <w:tabs>
          <w:tab w:val="left" w:pos="1589"/>
        </w:tabs>
        <w:spacing w:before="0"/>
        <w:jc w:val="left"/>
      </w:pPr>
      <w:r w:rsidRPr="00702339">
        <w:t>Middle Name (</w:t>
      </w:r>
      <w:r w:rsidR="0024002C">
        <w:rPr>
          <w:spacing w:val="-1"/>
        </w:rPr>
        <w:t xml:space="preserve">Controlling </w:t>
      </w:r>
      <w:r w:rsidRPr="00702339">
        <w:t>Person)</w:t>
      </w:r>
    </w:p>
    <w:p w14:paraId="2CC190E8" w14:textId="77777777" w:rsidR="00BB13A5" w:rsidRDefault="00BB13A5" w:rsidP="00BB13A5">
      <w:pPr>
        <w:pStyle w:val="BodyText"/>
        <w:numPr>
          <w:ilvl w:val="0"/>
          <w:numId w:val="13"/>
        </w:numPr>
        <w:tabs>
          <w:tab w:val="left" w:pos="1589"/>
        </w:tabs>
        <w:spacing w:before="0"/>
        <w:jc w:val="left"/>
      </w:pPr>
      <w:r>
        <w:t>Suffix</w:t>
      </w:r>
      <w:r w:rsidR="00F94299">
        <w:t xml:space="preserve"> </w:t>
      </w:r>
      <w:r w:rsidR="00F94299">
        <w:rPr>
          <w:spacing w:val="-1"/>
        </w:rPr>
        <w:t>(Controlling Person)</w:t>
      </w:r>
    </w:p>
    <w:p w14:paraId="18E0EE59" w14:textId="77777777" w:rsidR="00BB13A5" w:rsidRDefault="00BB13A5" w:rsidP="00BB13A5">
      <w:pPr>
        <w:pStyle w:val="BodyText"/>
        <w:numPr>
          <w:ilvl w:val="0"/>
          <w:numId w:val="13"/>
        </w:numPr>
        <w:tabs>
          <w:tab w:val="left" w:pos="1589"/>
        </w:tabs>
        <w:spacing w:before="0"/>
        <w:jc w:val="left"/>
      </w:pPr>
      <w:r>
        <w:t>Address</w:t>
      </w:r>
    </w:p>
    <w:p w14:paraId="08248C8D" w14:textId="77777777" w:rsidR="00BB13A5" w:rsidRDefault="00BB13A5" w:rsidP="00BB13A5">
      <w:pPr>
        <w:pStyle w:val="BodyText"/>
        <w:numPr>
          <w:ilvl w:val="0"/>
          <w:numId w:val="13"/>
        </w:numPr>
        <w:tabs>
          <w:tab w:val="left" w:pos="1589"/>
        </w:tabs>
        <w:spacing w:before="0"/>
        <w:jc w:val="left"/>
      </w:pPr>
      <w:r>
        <w:t>Address 2</w:t>
      </w:r>
    </w:p>
    <w:p w14:paraId="7D30A3E2" w14:textId="77777777" w:rsidR="00BB13A5" w:rsidRDefault="00BB13A5" w:rsidP="00BB13A5">
      <w:pPr>
        <w:pStyle w:val="BodyText"/>
        <w:numPr>
          <w:ilvl w:val="0"/>
          <w:numId w:val="13"/>
        </w:numPr>
        <w:tabs>
          <w:tab w:val="left" w:pos="1589"/>
        </w:tabs>
        <w:spacing w:before="0"/>
        <w:jc w:val="left"/>
      </w:pPr>
      <w:r>
        <w:t>City</w:t>
      </w:r>
    </w:p>
    <w:p w14:paraId="4E0C0AD0" w14:textId="77777777" w:rsidR="00BB13A5" w:rsidRDefault="00BB13A5" w:rsidP="00BB13A5">
      <w:pPr>
        <w:pStyle w:val="BodyText"/>
        <w:numPr>
          <w:ilvl w:val="0"/>
          <w:numId w:val="13"/>
        </w:numPr>
        <w:tabs>
          <w:tab w:val="left" w:pos="1589"/>
        </w:tabs>
        <w:spacing w:before="0"/>
        <w:jc w:val="left"/>
      </w:pPr>
      <w:r>
        <w:t>State</w:t>
      </w:r>
    </w:p>
    <w:p w14:paraId="3F07B530" w14:textId="77777777" w:rsidR="00BB13A5" w:rsidRDefault="00BB13A5" w:rsidP="00BB13A5">
      <w:pPr>
        <w:pStyle w:val="BodyText"/>
        <w:numPr>
          <w:ilvl w:val="0"/>
          <w:numId w:val="13"/>
        </w:numPr>
        <w:tabs>
          <w:tab w:val="left" w:pos="1589"/>
        </w:tabs>
        <w:spacing w:before="0"/>
        <w:jc w:val="left"/>
      </w:pPr>
      <w:r>
        <w:t>Zip Code</w:t>
      </w:r>
    </w:p>
    <w:p w14:paraId="25BED44C" w14:textId="77777777" w:rsidR="00BB13A5" w:rsidRDefault="00BB13A5" w:rsidP="00BB13A5">
      <w:pPr>
        <w:pStyle w:val="BodyText"/>
        <w:numPr>
          <w:ilvl w:val="0"/>
          <w:numId w:val="13"/>
        </w:numPr>
        <w:tabs>
          <w:tab w:val="left" w:pos="1589"/>
        </w:tabs>
        <w:spacing w:before="0"/>
        <w:jc w:val="left"/>
      </w:pPr>
      <w:r>
        <w:t>Country</w:t>
      </w:r>
    </w:p>
    <w:p w14:paraId="24E323A1" w14:textId="77777777" w:rsidR="00C4171E" w:rsidRDefault="00C4171E" w:rsidP="00BB13A5">
      <w:pPr>
        <w:pStyle w:val="BodyText"/>
        <w:tabs>
          <w:tab w:val="left" w:pos="1589"/>
        </w:tabs>
        <w:spacing w:before="0"/>
        <w:ind w:left="720"/>
        <w:jc w:val="left"/>
        <w:sectPr w:rsidR="00C4171E" w:rsidSect="00C4171E">
          <w:type w:val="continuous"/>
          <w:pgSz w:w="12240" w:h="15840"/>
          <w:pgMar w:top="1440" w:right="1440" w:bottom="1440" w:left="1440" w:header="720" w:footer="432" w:gutter="0"/>
          <w:cols w:num="2" w:space="720"/>
          <w:titlePg/>
          <w:docGrid w:linePitch="360"/>
        </w:sectPr>
      </w:pPr>
    </w:p>
    <w:p w14:paraId="45FF263E" w14:textId="77777777" w:rsidR="00226CB9" w:rsidRDefault="00226CB9" w:rsidP="00AA373C">
      <w:pPr>
        <w:pStyle w:val="BodyText"/>
        <w:spacing w:after="240"/>
      </w:pPr>
      <w:r>
        <w:t xml:space="preserve">Required fields are indicated by a red asterisk </w:t>
      </w:r>
      <w:r w:rsidRPr="00A23FB3">
        <w:rPr>
          <w:color w:val="FF0000"/>
        </w:rPr>
        <w:t>*</w:t>
      </w:r>
      <w:r w:rsidRPr="00AA373C">
        <w:t>.</w:t>
      </w:r>
    </w:p>
    <w:p w14:paraId="6DCC2F2A" w14:textId="77777777" w:rsidR="00226CB9" w:rsidRPr="00357EBD" w:rsidRDefault="00226CB9" w:rsidP="00226CB9">
      <w:pPr>
        <w:pStyle w:val="Heading2"/>
        <w:numPr>
          <w:ilvl w:val="0"/>
          <w:numId w:val="27"/>
        </w:numPr>
        <w:spacing w:after="120"/>
        <w:rPr>
          <w:rFonts w:ascii="Minion Pro" w:hAnsi="Minion Pro"/>
          <w:color w:val="0070C0"/>
          <w:sz w:val="24"/>
          <w:szCs w:val="24"/>
        </w:rPr>
      </w:pPr>
      <w:r w:rsidRPr="00DB09EE">
        <w:rPr>
          <w:rFonts w:ascii="Minion Pro" w:hAnsi="Minion Pro"/>
          <w:color w:val="FF0000"/>
          <w:sz w:val="24"/>
          <w:szCs w:val="24"/>
        </w:rPr>
        <w:t>*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Source ID </w:t>
      </w:r>
      <w:r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>‘Column A’</w:t>
      </w:r>
    </w:p>
    <w:p w14:paraId="36460CBD" w14:textId="7AB317D2" w:rsidR="00A23FB3" w:rsidRDefault="00A23FB3" w:rsidP="00A23FB3">
      <w:pPr>
        <w:pStyle w:val="BodyText"/>
        <w:spacing w:after="240"/>
        <w:ind w:left="360"/>
      </w:pPr>
      <w:r w:rsidRPr="003D709F">
        <w:t>Information</w:t>
      </w:r>
      <w:r>
        <w:t xml:space="preserve"> regarding a </w:t>
      </w:r>
      <w:r w:rsidRPr="002461B0">
        <w:rPr>
          <w:i/>
        </w:rPr>
        <w:t>Controlling Person</w:t>
      </w:r>
      <w:r>
        <w:t xml:space="preserve"> </w:t>
      </w:r>
      <w:r w:rsidRPr="002461B0">
        <w:rPr>
          <w:b/>
        </w:rPr>
        <w:t>or</w:t>
      </w:r>
      <w:r>
        <w:t xml:space="preserve"> </w:t>
      </w:r>
      <w:r w:rsidRPr="002461B0">
        <w:rPr>
          <w:i/>
        </w:rPr>
        <w:t>Donor</w:t>
      </w:r>
      <w:r>
        <w:t xml:space="preserve"> is only applicable if the Source is an Entity</w:t>
      </w:r>
      <w:r w:rsidR="008A759B">
        <w:t xml:space="preserve"> and</w:t>
      </w:r>
      <w:r w:rsidR="008A759B" w:rsidRPr="008A759B">
        <w:t xml:space="preserve"> </w:t>
      </w:r>
      <w:r w:rsidR="008A759B">
        <w:t xml:space="preserve">the Client Filer has a </w:t>
      </w:r>
      <w:r w:rsidR="008A759B" w:rsidRPr="00FC7C0F">
        <w:rPr>
          <w:b/>
        </w:rPr>
        <w:t>“</w:t>
      </w:r>
      <w:r w:rsidR="008A759B" w:rsidRPr="00FC7C0F">
        <w:rPr>
          <w:b/>
          <w:i/>
        </w:rPr>
        <w:t>Controlling Interest</w:t>
      </w:r>
      <w:r w:rsidR="008A759B" w:rsidRPr="00FC7C0F">
        <w:rPr>
          <w:b/>
        </w:rPr>
        <w:t>”</w:t>
      </w:r>
      <w:r w:rsidR="008A759B">
        <w:t xml:space="preserve"> in the Source </w:t>
      </w:r>
      <w:r w:rsidR="008A759B">
        <w:rPr>
          <w:b/>
          <w:i/>
        </w:rPr>
        <w:t>OR</w:t>
      </w:r>
      <w:r w:rsidR="008A759B">
        <w:t xml:space="preserve"> the Source has a </w:t>
      </w:r>
      <w:r w:rsidR="008A759B" w:rsidRPr="00FC7C0F">
        <w:rPr>
          <w:b/>
        </w:rPr>
        <w:t>“</w:t>
      </w:r>
      <w:r w:rsidR="008A759B" w:rsidRPr="00FC7C0F">
        <w:rPr>
          <w:b/>
          <w:i/>
        </w:rPr>
        <w:t>Controlling Interest</w:t>
      </w:r>
      <w:r w:rsidR="008A759B" w:rsidRPr="00FC7C0F">
        <w:rPr>
          <w:b/>
        </w:rPr>
        <w:t>”</w:t>
      </w:r>
      <w:r w:rsidR="008A759B">
        <w:t xml:space="preserve"> in the Client Filer</w:t>
      </w:r>
      <w:r>
        <w:t xml:space="preserve">.  </w:t>
      </w:r>
      <w:r w:rsidRPr="002461B0">
        <w:rPr>
          <w:b/>
        </w:rPr>
        <w:t xml:space="preserve">DO NOT include information of a </w:t>
      </w:r>
      <w:r w:rsidRPr="002461B0">
        <w:rPr>
          <w:b/>
          <w:i/>
        </w:rPr>
        <w:t>Controlling Person</w:t>
      </w:r>
      <w:r w:rsidRPr="002461B0">
        <w:rPr>
          <w:b/>
        </w:rPr>
        <w:t xml:space="preserve"> or </w:t>
      </w:r>
      <w:r w:rsidRPr="002461B0">
        <w:rPr>
          <w:b/>
          <w:i/>
        </w:rPr>
        <w:t>Donor</w:t>
      </w:r>
      <w:r w:rsidRPr="002461B0">
        <w:rPr>
          <w:b/>
        </w:rPr>
        <w:t xml:space="preserve"> if the Source is an </w:t>
      </w:r>
      <w:r w:rsidRPr="002461B0">
        <w:rPr>
          <w:b/>
        </w:rPr>
        <w:lastRenderedPageBreak/>
        <w:t>Individual</w:t>
      </w:r>
      <w:r>
        <w:t xml:space="preserve">.  </w:t>
      </w:r>
    </w:p>
    <w:p w14:paraId="228ACB17" w14:textId="1034E12D" w:rsidR="00C02A94" w:rsidRPr="00CA2F2C" w:rsidRDefault="00A23FB3" w:rsidP="00CA2F2C">
      <w:pPr>
        <w:pStyle w:val="BodyText"/>
        <w:spacing w:after="240"/>
        <w:ind w:left="360"/>
      </w:pPr>
      <w:r>
        <w:t xml:space="preserve">Each </w:t>
      </w:r>
      <w:r w:rsidR="005D0FA8" w:rsidRPr="00CA2F2C">
        <w:rPr>
          <w:i/>
        </w:rPr>
        <w:t xml:space="preserve">Controlling </w:t>
      </w:r>
      <w:r w:rsidR="00066966" w:rsidRPr="00CA2F2C">
        <w:rPr>
          <w:i/>
        </w:rPr>
        <w:t>Person</w:t>
      </w:r>
      <w:r w:rsidR="00066966" w:rsidRPr="00CA2F2C">
        <w:t xml:space="preserve"> or </w:t>
      </w:r>
      <w:r w:rsidR="00066966" w:rsidRPr="00CA2F2C">
        <w:rPr>
          <w:i/>
        </w:rPr>
        <w:t>Donor</w:t>
      </w:r>
      <w:r w:rsidR="00066966" w:rsidRPr="00CA2F2C">
        <w:t xml:space="preserve"> </w:t>
      </w:r>
      <w:r w:rsidR="00F51905" w:rsidRPr="00CA2F2C">
        <w:t>affiliated to a</w:t>
      </w:r>
      <w:r w:rsidR="00AE0364" w:rsidRPr="00CA2F2C">
        <w:t xml:space="preserve"> Source </w:t>
      </w:r>
      <w:r w:rsidR="00511DE0" w:rsidRPr="00CA2F2C">
        <w:t xml:space="preserve">who </w:t>
      </w:r>
      <w:r w:rsidR="00AE0364" w:rsidRPr="00CA2F2C">
        <w:t xml:space="preserve">is an </w:t>
      </w:r>
      <w:r w:rsidR="00F51905" w:rsidRPr="00CA2F2C">
        <w:t xml:space="preserve">Entity </w:t>
      </w:r>
      <w:r w:rsidR="00AE0364" w:rsidRPr="00CA2F2C">
        <w:t>(</w:t>
      </w:r>
      <w:r w:rsidR="00F51905" w:rsidRPr="00CA2F2C">
        <w:t>Organization</w:t>
      </w:r>
      <w:r w:rsidR="00AE0364" w:rsidRPr="00CA2F2C">
        <w:t>)</w:t>
      </w:r>
      <w:r>
        <w:t xml:space="preserve"> must be assigned the IDENTICAL Source ID</w:t>
      </w:r>
      <w:r w:rsidDel="003D709F">
        <w:t xml:space="preserve"> </w:t>
      </w:r>
      <w:r>
        <w:t xml:space="preserve">of the Source Entity.  This ensures the </w:t>
      </w:r>
      <w:r w:rsidRPr="00974084">
        <w:rPr>
          <w:i/>
        </w:rPr>
        <w:t>Controlling Person</w:t>
      </w:r>
      <w:r w:rsidRPr="00974084">
        <w:t xml:space="preserve"> or </w:t>
      </w:r>
      <w:r w:rsidRPr="00974084">
        <w:rPr>
          <w:i/>
        </w:rPr>
        <w:t>Donor</w:t>
      </w:r>
      <w:r>
        <w:rPr>
          <w:i/>
        </w:rPr>
        <w:t xml:space="preserve"> </w:t>
      </w:r>
      <w:r w:rsidRPr="00CA2F2C">
        <w:t>is</w:t>
      </w:r>
      <w:r>
        <w:rPr>
          <w:i/>
        </w:rPr>
        <w:t xml:space="preserve"> </w:t>
      </w:r>
      <w:r>
        <w:t>accurately affiliated to a Source Entity.</w:t>
      </w:r>
    </w:p>
    <w:p w14:paraId="1B02634A" w14:textId="348E13A0" w:rsidR="00DB5B66" w:rsidRDefault="00DB5B66" w:rsidP="00CA2F2C">
      <w:pPr>
        <w:pStyle w:val="ListParagraph"/>
        <w:tabs>
          <w:tab w:val="left" w:pos="1710"/>
        </w:tabs>
        <w:spacing w:after="120" w:line="259" w:lineRule="auto"/>
        <w:ind w:left="1710" w:hanging="1354"/>
        <w:contextualSpacing w:val="0"/>
        <w:jc w:val="both"/>
        <w:rPr>
          <w:noProof/>
        </w:rPr>
      </w:pPr>
      <w:bookmarkStart w:id="4" w:name="_Hlk13498147"/>
      <w:r>
        <w:rPr>
          <w:rFonts w:asciiTheme="minorHAnsi" w:eastAsiaTheme="minorHAnsi" w:hAnsiTheme="minorHAnsi" w:cstheme="minorHAnsi"/>
          <w:b/>
          <w:color w:val="0070C0"/>
        </w:rPr>
        <w:t>EXAMPLE A</w:t>
      </w:r>
      <w:r w:rsidR="00A97134" w:rsidRPr="00EB304D">
        <w:t>:</w:t>
      </w:r>
      <w:r w:rsidR="009E6133">
        <w:tab/>
      </w:r>
      <w:r w:rsidR="00A97134" w:rsidRPr="00312125">
        <w:rPr>
          <w:color w:val="000000" w:themeColor="text1"/>
        </w:rPr>
        <w:t xml:space="preserve">If </w:t>
      </w:r>
      <w:r w:rsidR="00A97134" w:rsidRPr="00CE6865">
        <w:rPr>
          <w:b/>
          <w:color w:val="000000" w:themeColor="text1"/>
        </w:rPr>
        <w:t>Entity A</w:t>
      </w:r>
      <w:r w:rsidR="00DE05D1" w:rsidRPr="00312125">
        <w:rPr>
          <w:color w:val="000000" w:themeColor="text1"/>
        </w:rPr>
        <w:t xml:space="preserve"> </w:t>
      </w:r>
      <w:r w:rsidR="002461B0">
        <w:rPr>
          <w:color w:val="000000" w:themeColor="text1"/>
        </w:rPr>
        <w:t>is required to</w:t>
      </w:r>
      <w:r>
        <w:rPr>
          <w:color w:val="000000" w:themeColor="text1"/>
        </w:rPr>
        <w:t xml:space="preserve"> disclose a </w:t>
      </w:r>
      <w:r w:rsidR="002F6903" w:rsidRPr="002461B0">
        <w:rPr>
          <w:i/>
          <w:color w:val="000000" w:themeColor="text1"/>
        </w:rPr>
        <w:t>Donor</w:t>
      </w:r>
      <w:r>
        <w:rPr>
          <w:i/>
          <w:color w:val="000000" w:themeColor="text1"/>
        </w:rPr>
        <w:t xml:space="preserve">, </w:t>
      </w:r>
      <w:r w:rsidR="00BE0BC7">
        <w:rPr>
          <w:color w:val="000000" w:themeColor="text1"/>
        </w:rPr>
        <w:t xml:space="preserve">and </w:t>
      </w:r>
      <w:r w:rsidR="00BE0BC7" w:rsidRPr="002461B0">
        <w:rPr>
          <w:b/>
          <w:color w:val="000000" w:themeColor="text1"/>
        </w:rPr>
        <w:t>Entity A</w:t>
      </w:r>
      <w:r w:rsidR="00BE0BC7">
        <w:rPr>
          <w:color w:val="000000" w:themeColor="text1"/>
        </w:rPr>
        <w:t xml:space="preserve"> has a </w:t>
      </w:r>
      <w:r w:rsidR="00BE0BC7" w:rsidRPr="0010494E">
        <w:rPr>
          <w:b/>
          <w:color w:val="000000" w:themeColor="text1"/>
        </w:rPr>
        <w:t>Source ID of 1</w:t>
      </w:r>
      <w:r w:rsidR="00BE0BC7">
        <w:rPr>
          <w:color w:val="000000" w:themeColor="text1"/>
        </w:rPr>
        <w:t xml:space="preserve">; the </w:t>
      </w:r>
      <w:r w:rsidR="002F6903" w:rsidRPr="0010494E">
        <w:rPr>
          <w:i/>
          <w:color w:val="000000" w:themeColor="text1"/>
        </w:rPr>
        <w:t>Donor</w:t>
      </w:r>
      <w:r w:rsidR="008A1E78">
        <w:rPr>
          <w:color w:val="000000" w:themeColor="text1"/>
        </w:rPr>
        <w:t xml:space="preserve"> must</w:t>
      </w:r>
      <w:r w:rsidR="00BE0BC7">
        <w:rPr>
          <w:color w:val="000000" w:themeColor="text1"/>
        </w:rPr>
        <w:t xml:space="preserve"> also have a </w:t>
      </w:r>
      <w:r w:rsidR="00BE0BC7" w:rsidRPr="0010494E">
        <w:rPr>
          <w:b/>
          <w:color w:val="000000" w:themeColor="text1"/>
        </w:rPr>
        <w:t>Source ID of 1</w:t>
      </w:r>
      <w:r w:rsidR="00BE0BC7">
        <w:rPr>
          <w:color w:val="000000" w:themeColor="text1"/>
        </w:rPr>
        <w:t>.</w:t>
      </w:r>
      <w:r w:rsidR="00D537D5" w:rsidRPr="00D537D5">
        <w:rPr>
          <w:noProof/>
        </w:rPr>
        <w:t xml:space="preserve"> </w:t>
      </w:r>
      <w:bookmarkEnd w:id="4"/>
    </w:p>
    <w:p w14:paraId="3F64B682" w14:textId="30A73E00" w:rsidR="00A97134" w:rsidRPr="00BE0BC7" w:rsidRDefault="00D537D5" w:rsidP="002461B0">
      <w:pPr>
        <w:pStyle w:val="ListParagraph"/>
        <w:spacing w:after="120" w:line="259" w:lineRule="auto"/>
        <w:ind w:left="2160" w:hanging="1440"/>
        <w:jc w:val="both"/>
        <w:rPr>
          <w:color w:val="F79646" w:themeColor="accent6"/>
        </w:rPr>
      </w:pPr>
      <w:r>
        <w:rPr>
          <w:noProof/>
        </w:rPr>
        <w:drawing>
          <wp:inline distT="0" distB="0" distL="0" distR="0" wp14:anchorId="4B4F594F" wp14:editId="3E21FAC0">
            <wp:extent cx="4924461" cy="1028708"/>
            <wp:effectExtent l="19050" t="19050" r="9525" b="190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924461" cy="1028708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5BA6A27" w14:textId="0D52E8BA" w:rsidR="00BE0BC7" w:rsidRPr="0081425E" w:rsidRDefault="0081425E" w:rsidP="00887C1D">
      <w:pPr>
        <w:pStyle w:val="BodyText"/>
        <w:spacing w:after="360"/>
        <w:ind w:left="1080"/>
        <w:rPr>
          <w:b/>
          <w:color w:val="FF0000"/>
        </w:rPr>
      </w:pPr>
      <w:r w:rsidRPr="0081425E">
        <w:rPr>
          <w:b/>
          <w:color w:val="FF0000"/>
        </w:rPr>
        <w:t>Source ID of the Organization Sour</w:t>
      </w:r>
      <w:r w:rsidR="00483B4C">
        <w:rPr>
          <w:b/>
          <w:color w:val="FF0000"/>
        </w:rPr>
        <w:t xml:space="preserve">ce: </w:t>
      </w:r>
      <w:r w:rsidR="00887C1D" w:rsidRPr="002461B0">
        <w:rPr>
          <w:b/>
          <w:color w:val="000000" w:themeColor="text1"/>
        </w:rPr>
        <w:t>Entity A</w:t>
      </w:r>
    </w:p>
    <w:p w14:paraId="2B87143D" w14:textId="76B27B05" w:rsidR="001B5F6B" w:rsidRDefault="006B664D" w:rsidP="00887C1D">
      <w:pPr>
        <w:pStyle w:val="BodyText"/>
        <w:ind w:left="720"/>
      </w:pPr>
      <w:r>
        <w:rPr>
          <w:noProof/>
        </w:rPr>
        <w:drawing>
          <wp:inline distT="0" distB="0" distL="0" distR="0" wp14:anchorId="4EFC0A19" wp14:editId="361C353A">
            <wp:extent cx="4977442" cy="181458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/>
                    <a:srcRect r="57184"/>
                    <a:stretch/>
                  </pic:blipFill>
                  <pic:spPr bwMode="auto">
                    <a:xfrm>
                      <a:off x="0" y="0"/>
                      <a:ext cx="5008195" cy="18257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20393B" w14:textId="1D2AEADA" w:rsidR="0081425E" w:rsidRDefault="0081425E" w:rsidP="0081425E">
      <w:pPr>
        <w:pStyle w:val="BodyText"/>
        <w:ind w:left="1080"/>
        <w:rPr>
          <w:b/>
          <w:color w:val="FF0000"/>
        </w:rPr>
      </w:pPr>
      <w:r w:rsidRPr="0081425E">
        <w:rPr>
          <w:b/>
          <w:color w:val="FF0000"/>
        </w:rPr>
        <w:t>Source ID of the</w:t>
      </w:r>
      <w:r w:rsidR="002F6903">
        <w:rPr>
          <w:b/>
          <w:color w:val="FF0000"/>
        </w:rPr>
        <w:t xml:space="preserve"> </w:t>
      </w:r>
      <w:r w:rsidR="00887C1D" w:rsidRPr="00887C1D">
        <w:rPr>
          <w:b/>
          <w:i/>
        </w:rPr>
        <w:t>Donor</w:t>
      </w:r>
      <w:r w:rsidR="00887C1D">
        <w:t xml:space="preserve"> </w:t>
      </w:r>
      <w:r w:rsidRPr="0081425E">
        <w:rPr>
          <w:b/>
          <w:color w:val="FF0000"/>
        </w:rPr>
        <w:t>affiliated to Entity A</w:t>
      </w:r>
    </w:p>
    <w:p w14:paraId="07407ACF" w14:textId="77777777" w:rsidR="002F6903" w:rsidRDefault="002F6903" w:rsidP="0081425E">
      <w:pPr>
        <w:pStyle w:val="BodyText"/>
        <w:ind w:left="1080"/>
        <w:rPr>
          <w:b/>
          <w:color w:val="FF0000"/>
        </w:rPr>
      </w:pPr>
    </w:p>
    <w:p w14:paraId="726C6A4E" w14:textId="1D754244" w:rsidR="00625B38" w:rsidRPr="00625B38" w:rsidRDefault="002F6903" w:rsidP="00333F3E">
      <w:pPr>
        <w:pStyle w:val="ListParagraph"/>
        <w:tabs>
          <w:tab w:val="left" w:pos="1710"/>
        </w:tabs>
        <w:spacing w:after="120" w:line="259" w:lineRule="auto"/>
        <w:ind w:left="1710" w:hanging="1354"/>
        <w:contextualSpacing w:val="0"/>
        <w:jc w:val="both"/>
        <w:rPr>
          <w:color w:val="000000" w:themeColor="text1"/>
        </w:rPr>
      </w:pPr>
      <w:r w:rsidRPr="00CE6865">
        <w:rPr>
          <w:rFonts w:asciiTheme="minorHAnsi" w:eastAsiaTheme="minorHAnsi" w:hAnsiTheme="minorHAnsi" w:cstheme="minorHAnsi"/>
          <w:b/>
          <w:color w:val="0070C0"/>
        </w:rPr>
        <w:t>EXAMPLE</w:t>
      </w:r>
      <w:r w:rsidR="00887C1D">
        <w:rPr>
          <w:rFonts w:asciiTheme="minorHAnsi" w:eastAsiaTheme="minorHAnsi" w:hAnsiTheme="minorHAnsi" w:cstheme="minorHAnsi"/>
          <w:b/>
          <w:color w:val="0070C0"/>
        </w:rPr>
        <w:t xml:space="preserve"> B</w:t>
      </w:r>
      <w:r w:rsidRPr="00EB304D">
        <w:rPr>
          <w:b/>
          <w:color w:val="0070C0"/>
        </w:rPr>
        <w:t>:</w:t>
      </w:r>
      <w:r w:rsidR="00887C1D">
        <w:rPr>
          <w:b/>
          <w:color w:val="0070C0"/>
        </w:rPr>
        <w:tab/>
      </w:r>
      <w:r w:rsidRPr="00312125">
        <w:rPr>
          <w:color w:val="000000" w:themeColor="text1"/>
        </w:rPr>
        <w:t>If</w:t>
      </w:r>
      <w:r>
        <w:rPr>
          <w:color w:val="000000" w:themeColor="text1"/>
        </w:rPr>
        <w:t xml:space="preserve"> </w:t>
      </w:r>
      <w:r w:rsidRPr="00CE6865">
        <w:rPr>
          <w:b/>
          <w:color w:val="000000" w:themeColor="text1"/>
        </w:rPr>
        <w:t>Subsidiary Company C</w:t>
      </w:r>
      <w:r w:rsidRPr="00312125">
        <w:rPr>
          <w:color w:val="000000" w:themeColor="text1"/>
        </w:rPr>
        <w:t xml:space="preserve"> </w:t>
      </w:r>
      <w:r w:rsidR="00625B38">
        <w:rPr>
          <w:color w:val="000000" w:themeColor="text1"/>
        </w:rPr>
        <w:t xml:space="preserve">is required to disclose </w:t>
      </w:r>
      <w:r>
        <w:rPr>
          <w:color w:val="000000" w:themeColor="text1"/>
        </w:rPr>
        <w:t xml:space="preserve">a </w:t>
      </w:r>
      <w:r w:rsidRPr="00625B38">
        <w:rPr>
          <w:i/>
          <w:color w:val="000000" w:themeColor="text1"/>
        </w:rPr>
        <w:t>Controlling Person</w:t>
      </w:r>
      <w:r w:rsidR="00625B38">
        <w:rPr>
          <w:color w:val="000000" w:themeColor="text1"/>
        </w:rPr>
        <w:t>,</w:t>
      </w:r>
      <w:r>
        <w:rPr>
          <w:color w:val="000000" w:themeColor="text1"/>
        </w:rPr>
        <w:t xml:space="preserve"> and </w:t>
      </w:r>
      <w:r w:rsidRPr="00625B38">
        <w:rPr>
          <w:b/>
          <w:color w:val="000000" w:themeColor="text1"/>
        </w:rPr>
        <w:t>Subsidiary Company C</w:t>
      </w:r>
      <w:r>
        <w:rPr>
          <w:color w:val="000000" w:themeColor="text1"/>
        </w:rPr>
        <w:t xml:space="preserve"> has a Source ID of 8S3; the </w:t>
      </w:r>
      <w:r w:rsidR="00625B38" w:rsidRPr="00974084">
        <w:rPr>
          <w:i/>
          <w:color w:val="000000" w:themeColor="text1"/>
        </w:rPr>
        <w:t>Controlling Person</w:t>
      </w:r>
      <w:r w:rsidR="00625B38" w:rsidDel="00625B38">
        <w:rPr>
          <w:color w:val="000000" w:themeColor="text1"/>
        </w:rPr>
        <w:t xml:space="preserve"> </w:t>
      </w:r>
      <w:r>
        <w:rPr>
          <w:color w:val="000000" w:themeColor="text1"/>
        </w:rPr>
        <w:t>must also have a Source ID of 8S3.</w:t>
      </w:r>
    </w:p>
    <w:p w14:paraId="4FB3F9BE" w14:textId="7F3BCA94" w:rsidR="002F6903" w:rsidRPr="00AF2B34" w:rsidRDefault="002F6903" w:rsidP="00CE6865">
      <w:pPr>
        <w:pStyle w:val="ListParagraph"/>
        <w:tabs>
          <w:tab w:val="left" w:pos="2070"/>
        </w:tabs>
        <w:spacing w:after="120" w:line="259" w:lineRule="auto"/>
        <w:ind w:left="2074" w:hanging="1354"/>
        <w:contextualSpacing w:val="0"/>
        <w:jc w:val="both"/>
        <w:rPr>
          <w:b/>
          <w:color w:val="FF0000"/>
        </w:rPr>
      </w:pPr>
      <w:del w:id="5" w:author="Wiesnet, Christina (JCOPE)" w:date="2019-07-17T09:03:00Z">
        <w:r w:rsidDel="00A130F6">
          <w:rPr>
            <w:noProof/>
          </w:rPr>
          <w:drawing>
            <wp:inline distT="0" distB="0" distL="0" distR="0" wp14:anchorId="7332CB3B" wp14:editId="2A49C292">
              <wp:extent cx="5943600" cy="1623060"/>
              <wp:effectExtent l="0" t="0" r="0" b="0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2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3600" cy="16230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ins w:id="6" w:author="Wiesnet, Christina (JCOPE)" w:date="2019-07-17T09:03:00Z">
        <w:r w:rsidR="00A130F6">
          <w:rPr>
            <w:b/>
            <w:noProof/>
            <w:color w:val="FF0000"/>
          </w:rPr>
          <w:drawing>
            <wp:inline distT="0" distB="0" distL="0" distR="0" wp14:anchorId="33D78840" wp14:editId="379E4604">
              <wp:extent cx="5943600" cy="1828800"/>
              <wp:effectExtent l="0" t="0" r="0" b="0"/>
              <wp:docPr id="22" name="Picture 22" descr="A screenshot of a computer screen&#10;&#10;Description generated with very high confidenc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2" name="sourcemult.png"/>
                      <pic:cNvPicPr/>
                    </pic:nvPicPr>
                    <pic:blipFill>
                      <a:blip r:embed="rId2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3600" cy="1828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4680BDBF" w14:textId="3F56F55C" w:rsidR="002F6903" w:rsidRDefault="002F6903" w:rsidP="002F6903">
      <w:pPr>
        <w:pStyle w:val="BodyText"/>
        <w:ind w:left="1080"/>
        <w:rPr>
          <w:b/>
          <w:color w:val="FF0000"/>
        </w:rPr>
      </w:pPr>
      <w:bookmarkStart w:id="7" w:name="_Hlk14245803"/>
      <w:r w:rsidRPr="0081425E">
        <w:rPr>
          <w:b/>
          <w:color w:val="FF0000"/>
        </w:rPr>
        <w:t>Source ID of the Organization Sour</w:t>
      </w:r>
      <w:r>
        <w:rPr>
          <w:b/>
          <w:color w:val="FF0000"/>
        </w:rPr>
        <w:t xml:space="preserve">ce: </w:t>
      </w:r>
      <w:r w:rsidR="00AF2B34" w:rsidRPr="00CE6865">
        <w:rPr>
          <w:b/>
          <w:color w:val="000000" w:themeColor="text1"/>
        </w:rPr>
        <w:t>Subsidiary Company C</w:t>
      </w:r>
    </w:p>
    <w:bookmarkEnd w:id="7"/>
    <w:p w14:paraId="53FC2C6A" w14:textId="77777777" w:rsidR="002F6903" w:rsidRDefault="002F6903" w:rsidP="002F6903">
      <w:pPr>
        <w:pStyle w:val="BodyText"/>
        <w:ind w:left="1080"/>
        <w:rPr>
          <w:b/>
          <w:color w:val="FF0000"/>
        </w:rPr>
      </w:pPr>
    </w:p>
    <w:p w14:paraId="0C40CB28" w14:textId="77777777" w:rsidR="002F6903" w:rsidRPr="0081425E" w:rsidRDefault="002F6903" w:rsidP="004D5C02">
      <w:pPr>
        <w:pStyle w:val="BodyText"/>
        <w:ind w:left="1080"/>
        <w:rPr>
          <w:b/>
          <w:color w:val="FF0000"/>
        </w:rPr>
      </w:pPr>
      <w:r>
        <w:rPr>
          <w:noProof/>
        </w:rPr>
        <w:drawing>
          <wp:inline distT="0" distB="0" distL="0" distR="0" wp14:anchorId="189EF2E0" wp14:editId="24D84D46">
            <wp:extent cx="5943600" cy="1350010"/>
            <wp:effectExtent l="0" t="0" r="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E7F8B" w14:textId="2C7AFA54" w:rsidR="002F6903" w:rsidRPr="004D5C02" w:rsidRDefault="002F6903" w:rsidP="004D5C02">
      <w:pPr>
        <w:pStyle w:val="BodyText"/>
        <w:spacing w:after="360"/>
        <w:ind w:left="1080"/>
        <w:rPr>
          <w:b/>
          <w:color w:val="FF0000"/>
        </w:rPr>
      </w:pPr>
      <w:r w:rsidRPr="0081425E">
        <w:rPr>
          <w:b/>
          <w:color w:val="FF0000"/>
        </w:rPr>
        <w:t>Source ID of th</w:t>
      </w:r>
      <w:r>
        <w:rPr>
          <w:b/>
          <w:color w:val="FF0000"/>
        </w:rPr>
        <w:t xml:space="preserve">e </w:t>
      </w:r>
      <w:r w:rsidR="00AF2B34" w:rsidRPr="004D5C02">
        <w:rPr>
          <w:b/>
          <w:i/>
          <w:color w:val="000000" w:themeColor="text1"/>
        </w:rPr>
        <w:t>Controlling Person</w:t>
      </w:r>
      <w:r w:rsidR="00AF2B34" w:rsidDel="00625B38">
        <w:rPr>
          <w:color w:val="000000" w:themeColor="text1"/>
        </w:rPr>
        <w:t xml:space="preserve"> </w:t>
      </w:r>
      <w:r w:rsidRPr="0081425E">
        <w:rPr>
          <w:b/>
          <w:color w:val="FF0000"/>
        </w:rPr>
        <w:t xml:space="preserve">affiliated to </w:t>
      </w:r>
      <w:r>
        <w:rPr>
          <w:b/>
          <w:color w:val="FF0000"/>
        </w:rPr>
        <w:t>Subsidiary Company C</w:t>
      </w:r>
    </w:p>
    <w:p w14:paraId="48744247" w14:textId="7F708D73" w:rsidR="00EA6DD8" w:rsidRDefault="00221BB5" w:rsidP="00EA6DD8">
      <w:pPr>
        <w:pStyle w:val="BodyText"/>
        <w:spacing w:after="240"/>
        <w:ind w:left="360"/>
        <w:rPr>
          <w:ins w:id="8" w:author="Wiesnet, Christina (JCOPE)" w:date="2019-07-17T09:00:00Z"/>
        </w:rPr>
      </w:pPr>
      <w:ins w:id="9" w:author="Wiesnet, Christina (JCOPE)" w:date="2019-07-17T08:59:00Z">
        <w:r>
          <w:t>You can u</w:t>
        </w:r>
      </w:ins>
      <w:ins w:id="10" w:author="Wiesnet, Christina (JCOPE)" w:date="2019-07-17T08:46:00Z">
        <w:r w:rsidR="00EA6DD8">
          <w:t xml:space="preserve">se the ‘arrow’ button to select </w:t>
        </w:r>
      </w:ins>
      <w:ins w:id="11" w:author="Wiesnet, Christina (JCOPE)" w:date="2019-07-17T08:59:00Z">
        <w:r>
          <w:t xml:space="preserve">the </w:t>
        </w:r>
      </w:ins>
      <w:ins w:id="12" w:author="Wiesnet, Christina (JCOPE)" w:date="2019-07-17T08:46:00Z">
        <w:r w:rsidR="00EA6DD8">
          <w:t xml:space="preserve">Source ID </w:t>
        </w:r>
      </w:ins>
      <w:ins w:id="13" w:author="Wiesnet, Christina (JCOPE)" w:date="2019-07-17T09:00:00Z">
        <w:r w:rsidR="00A130F6">
          <w:t>from</w:t>
        </w:r>
      </w:ins>
      <w:ins w:id="14" w:author="Wiesnet, Christina (JCOPE)" w:date="2019-07-17T08:59:00Z">
        <w:r>
          <w:t xml:space="preserve"> the </w:t>
        </w:r>
      </w:ins>
      <w:ins w:id="15" w:author="Wiesnet, Christina (JCOPE)" w:date="2019-07-17T08:47:00Z">
        <w:r w:rsidR="00EA6DD8">
          <w:t>Source</w:t>
        </w:r>
      </w:ins>
      <w:ins w:id="16" w:author="Wiesnet, Christina (JCOPE)" w:date="2019-07-17T09:04:00Z">
        <w:r w:rsidR="00A130F6">
          <w:t xml:space="preserve"> IDs already identified </w:t>
        </w:r>
      </w:ins>
      <w:ins w:id="17" w:author="Wiesnet, Christina (JCOPE)" w:date="2019-07-17T08:47:00Z">
        <w:r w:rsidR="00EA6DD8">
          <w:t>on the “SoF Controlling Information” tab.</w:t>
        </w:r>
      </w:ins>
    </w:p>
    <w:p w14:paraId="3A22C6F1" w14:textId="77777777" w:rsidR="00A130F6" w:rsidRPr="00625B38" w:rsidRDefault="00A130F6" w:rsidP="00A130F6">
      <w:pPr>
        <w:pStyle w:val="ListParagraph"/>
        <w:tabs>
          <w:tab w:val="left" w:pos="1710"/>
        </w:tabs>
        <w:spacing w:after="120" w:line="259" w:lineRule="auto"/>
        <w:ind w:left="1710" w:hanging="1354"/>
        <w:contextualSpacing w:val="0"/>
        <w:jc w:val="both"/>
        <w:rPr>
          <w:ins w:id="18" w:author="Wiesnet, Christina (JCOPE)" w:date="2019-07-17T09:05:00Z"/>
          <w:color w:val="000000" w:themeColor="text1"/>
        </w:rPr>
      </w:pPr>
      <w:ins w:id="19" w:author="Wiesnet, Christina (JCOPE)" w:date="2019-07-17T09:05:00Z">
        <w:r w:rsidRPr="00CE6865">
          <w:rPr>
            <w:rFonts w:asciiTheme="minorHAnsi" w:eastAsiaTheme="minorHAnsi" w:hAnsiTheme="minorHAnsi" w:cstheme="minorHAnsi"/>
            <w:b/>
            <w:color w:val="0070C0"/>
          </w:rPr>
          <w:t>EXAMPLE</w:t>
        </w:r>
        <w:r>
          <w:rPr>
            <w:rFonts w:asciiTheme="minorHAnsi" w:eastAsiaTheme="minorHAnsi" w:hAnsiTheme="minorHAnsi" w:cstheme="minorHAnsi"/>
            <w:b/>
            <w:color w:val="0070C0"/>
          </w:rPr>
          <w:t xml:space="preserve"> B</w:t>
        </w:r>
        <w:r w:rsidRPr="00EB304D">
          <w:rPr>
            <w:b/>
            <w:color w:val="0070C0"/>
          </w:rPr>
          <w:t>:</w:t>
        </w:r>
        <w:r>
          <w:rPr>
            <w:b/>
            <w:color w:val="0070C0"/>
          </w:rPr>
          <w:tab/>
        </w:r>
        <w:r w:rsidRPr="00312125">
          <w:rPr>
            <w:color w:val="000000" w:themeColor="text1"/>
          </w:rPr>
          <w:t>If</w:t>
        </w:r>
        <w:r>
          <w:rPr>
            <w:color w:val="000000" w:themeColor="text1"/>
          </w:rPr>
          <w:t xml:space="preserve"> </w:t>
        </w:r>
        <w:r w:rsidRPr="00CE6865">
          <w:rPr>
            <w:b/>
            <w:color w:val="000000" w:themeColor="text1"/>
          </w:rPr>
          <w:t>Subsidiary Company C</w:t>
        </w:r>
        <w:r w:rsidRPr="00312125">
          <w:rPr>
            <w:color w:val="000000" w:themeColor="text1"/>
          </w:rPr>
          <w:t xml:space="preserve"> </w:t>
        </w:r>
        <w:r>
          <w:rPr>
            <w:color w:val="000000" w:themeColor="text1"/>
          </w:rPr>
          <w:t xml:space="preserve">is required to disclose a </w:t>
        </w:r>
        <w:r w:rsidRPr="00625B38">
          <w:rPr>
            <w:i/>
            <w:color w:val="000000" w:themeColor="text1"/>
          </w:rPr>
          <w:t>Controlling Person</w:t>
        </w:r>
        <w:r>
          <w:rPr>
            <w:color w:val="000000" w:themeColor="text1"/>
          </w:rPr>
          <w:t xml:space="preserve">, and </w:t>
        </w:r>
        <w:r w:rsidRPr="00625B38">
          <w:rPr>
            <w:b/>
            <w:color w:val="000000" w:themeColor="text1"/>
          </w:rPr>
          <w:t>Subsidiary Company C</w:t>
        </w:r>
        <w:r>
          <w:rPr>
            <w:color w:val="000000" w:themeColor="text1"/>
          </w:rPr>
          <w:t xml:space="preserve"> has a Source ID of 8S3; the </w:t>
        </w:r>
        <w:r w:rsidRPr="00974084">
          <w:rPr>
            <w:i/>
            <w:color w:val="000000" w:themeColor="text1"/>
          </w:rPr>
          <w:t>Controlling Person</w:t>
        </w:r>
        <w:r w:rsidDel="00625B38">
          <w:rPr>
            <w:color w:val="000000" w:themeColor="text1"/>
          </w:rPr>
          <w:t xml:space="preserve"> </w:t>
        </w:r>
        <w:r>
          <w:rPr>
            <w:color w:val="000000" w:themeColor="text1"/>
          </w:rPr>
          <w:t>must also have a Source ID of 8S3.</w:t>
        </w:r>
      </w:ins>
    </w:p>
    <w:p w14:paraId="6336D355" w14:textId="77777777" w:rsidR="00A130F6" w:rsidRPr="00AF2B34" w:rsidRDefault="00A130F6" w:rsidP="00A130F6">
      <w:pPr>
        <w:pStyle w:val="ListParagraph"/>
        <w:tabs>
          <w:tab w:val="left" w:pos="2070"/>
        </w:tabs>
        <w:spacing w:after="120" w:line="259" w:lineRule="auto"/>
        <w:ind w:left="2074" w:hanging="1354"/>
        <w:contextualSpacing w:val="0"/>
        <w:jc w:val="both"/>
        <w:rPr>
          <w:ins w:id="20" w:author="Wiesnet, Christina (JCOPE)" w:date="2019-07-17T09:05:00Z"/>
          <w:b/>
          <w:color w:val="FF0000"/>
        </w:rPr>
      </w:pPr>
      <w:ins w:id="21" w:author="Wiesnet, Christina (JCOPE)" w:date="2019-07-17T09:05:00Z">
        <w:r>
          <w:rPr>
            <w:b/>
            <w:noProof/>
            <w:color w:val="FF0000"/>
          </w:rPr>
          <w:drawing>
            <wp:inline distT="0" distB="0" distL="0" distR="0" wp14:anchorId="0C9BCCBE" wp14:editId="500A55B0">
              <wp:extent cx="5943600" cy="1828800"/>
              <wp:effectExtent l="0" t="0" r="0" b="0"/>
              <wp:docPr id="23" name="Picture 23" descr="A screenshot of a computer screen&#10;&#10;Description generated with very high confidenc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2" name="sourcemult.png"/>
                      <pic:cNvPicPr/>
                    </pic:nvPicPr>
                    <pic:blipFill>
                      <a:blip r:embed="rId2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3600" cy="1828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49563E2B" w14:textId="77777777" w:rsidR="00A130F6" w:rsidRDefault="00A130F6" w:rsidP="00A130F6">
      <w:pPr>
        <w:pStyle w:val="BodyText"/>
        <w:spacing w:after="360"/>
        <w:ind w:left="1080"/>
        <w:rPr>
          <w:ins w:id="22" w:author="Wiesnet, Christina (JCOPE)" w:date="2019-07-17T09:05:00Z"/>
          <w:b/>
          <w:color w:val="FF0000"/>
        </w:rPr>
      </w:pPr>
      <w:ins w:id="23" w:author="Wiesnet, Christina (JCOPE)" w:date="2019-07-17T09:05:00Z">
        <w:r w:rsidRPr="0081425E">
          <w:rPr>
            <w:b/>
            <w:color w:val="FF0000"/>
          </w:rPr>
          <w:t>Source ID of the Organization Sour</w:t>
        </w:r>
        <w:r>
          <w:rPr>
            <w:b/>
            <w:color w:val="FF0000"/>
          </w:rPr>
          <w:t xml:space="preserve">ce: </w:t>
        </w:r>
        <w:r w:rsidRPr="00CE6865">
          <w:rPr>
            <w:b/>
            <w:color w:val="000000" w:themeColor="text1"/>
          </w:rPr>
          <w:t>Subsidiary Company C</w:t>
        </w:r>
      </w:ins>
    </w:p>
    <w:p w14:paraId="205EE6DA" w14:textId="30E08057" w:rsidR="00EA6DD8" w:rsidRDefault="002B1C46" w:rsidP="00161B04">
      <w:pPr>
        <w:pStyle w:val="BodyText"/>
        <w:spacing w:after="120"/>
        <w:ind w:left="720"/>
        <w:rPr>
          <w:ins w:id="24" w:author="Wiesnet, Christina (JCOPE)" w:date="2019-07-17T08:49:00Z"/>
        </w:rPr>
      </w:pPr>
      <w:ins w:id="25" w:author="Wiesnet, Christina (JCOPE)" w:date="2019-07-17T09:10:00Z">
        <w:r>
          <w:rPr>
            <w:noProof/>
          </w:rPr>
          <w:drawing>
            <wp:inline distT="0" distB="0" distL="0" distR="0" wp14:anchorId="2FA847F3" wp14:editId="2677C114">
              <wp:extent cx="2124934" cy="2067761"/>
              <wp:effectExtent l="0" t="0" r="8890" b="8890"/>
              <wp:docPr id="27" name="Picture 27" descr="A screenshot of a cell phone&#10;&#10;Description generated with very high confidenc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7" name="excelsource4.png"/>
                      <pic:cNvPicPr/>
                    </pic:nvPicPr>
                    <pic:blipFill>
                      <a:blip r:embed="rId2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4934" cy="206776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711BD953" w14:textId="62986900" w:rsidR="00EA6DD8" w:rsidRPr="004D5C02" w:rsidRDefault="00EA6DD8" w:rsidP="00EA6DD8">
      <w:pPr>
        <w:pStyle w:val="BodyText"/>
        <w:spacing w:after="360"/>
        <w:ind w:left="1080"/>
        <w:rPr>
          <w:ins w:id="26" w:author="Wiesnet, Christina (JCOPE)" w:date="2019-07-17T08:51:00Z"/>
          <w:b/>
          <w:color w:val="FF0000"/>
        </w:rPr>
      </w:pPr>
      <w:ins w:id="27" w:author="Wiesnet, Christina (JCOPE)" w:date="2019-07-17T08:51:00Z">
        <w:r w:rsidRPr="0081425E">
          <w:rPr>
            <w:b/>
            <w:color w:val="FF0000"/>
          </w:rPr>
          <w:t>Source ID of th</w:t>
        </w:r>
        <w:r>
          <w:rPr>
            <w:b/>
            <w:color w:val="FF0000"/>
          </w:rPr>
          <w:t xml:space="preserve">e </w:t>
        </w:r>
        <w:r w:rsidRPr="004D5C02">
          <w:rPr>
            <w:b/>
            <w:i/>
            <w:color w:val="000000" w:themeColor="text1"/>
          </w:rPr>
          <w:t>Controlling Person</w:t>
        </w:r>
        <w:r w:rsidDel="00625B38">
          <w:rPr>
            <w:color w:val="000000" w:themeColor="text1"/>
          </w:rPr>
          <w:t xml:space="preserve"> </w:t>
        </w:r>
        <w:r w:rsidRPr="0081425E">
          <w:rPr>
            <w:b/>
            <w:color w:val="FF0000"/>
          </w:rPr>
          <w:t xml:space="preserve">affiliated to </w:t>
        </w:r>
        <w:r>
          <w:rPr>
            <w:b/>
            <w:color w:val="FF0000"/>
          </w:rPr>
          <w:t xml:space="preserve">Subsidiary Company </w:t>
        </w:r>
      </w:ins>
      <w:ins w:id="28" w:author="Wiesnet, Christina (JCOPE)" w:date="2019-07-17T09:10:00Z">
        <w:r w:rsidR="002B1C46">
          <w:rPr>
            <w:b/>
            <w:color w:val="FF0000"/>
          </w:rPr>
          <w:t>C</w:t>
        </w:r>
      </w:ins>
    </w:p>
    <w:p w14:paraId="6704EEAF" w14:textId="765D502B" w:rsidR="00EA6DD8" w:rsidRPr="00EA6DD8" w:rsidRDefault="002B1C46" w:rsidP="002B1C46">
      <w:pPr>
        <w:pStyle w:val="BodyText"/>
        <w:spacing w:after="360"/>
        <w:ind w:left="360"/>
        <w:rPr>
          <w:ins w:id="29" w:author="Wiesnet, Christina (JCOPE)" w:date="2019-07-17T08:46:00Z"/>
        </w:rPr>
      </w:pPr>
      <w:bookmarkStart w:id="30" w:name="_GoBack"/>
      <w:ins w:id="31" w:author="Wiesnet, Christina (JCOPE)" w:date="2019-07-17T09:11:00Z">
        <w:r>
          <w:lastRenderedPageBreak/>
          <w:t>In this example, t</w:t>
        </w:r>
      </w:ins>
      <w:ins w:id="32" w:author="Wiesnet, Christina (JCOPE)" w:date="2019-07-17T09:10:00Z">
        <w:r>
          <w:t xml:space="preserve">he “Controlling Interest’ </w:t>
        </w:r>
      </w:ins>
      <w:ins w:id="33" w:author="Wiesnet, Christina (JCOPE)" w:date="2019-07-17T09:11:00Z">
        <w:r>
          <w:t>would be disclosed on each Source identified as Subsidiary Company C.</w:t>
        </w:r>
      </w:ins>
    </w:p>
    <w:bookmarkEnd w:id="30"/>
    <w:p w14:paraId="3AA9C7FA" w14:textId="7AF9490C" w:rsidR="00704400" w:rsidRDefault="00CD6DFC" w:rsidP="00A23FB3">
      <w:pPr>
        <w:pStyle w:val="Heading2"/>
        <w:numPr>
          <w:ilvl w:val="0"/>
          <w:numId w:val="27"/>
        </w:numPr>
        <w:spacing w:after="120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="009F58E3">
        <w:rPr>
          <w:rFonts w:ascii="Minion Pro" w:hAnsi="Minion Pro"/>
          <w:color w:val="0070C0"/>
          <w:sz w:val="24"/>
          <w:szCs w:val="24"/>
        </w:rPr>
        <w:t xml:space="preserve">Donor </w:t>
      </w:r>
      <w:r w:rsidR="00704400">
        <w:rPr>
          <w:rFonts w:ascii="Minion Pro" w:hAnsi="Minion Pro"/>
          <w:color w:val="0070C0"/>
          <w:sz w:val="24"/>
          <w:szCs w:val="24"/>
        </w:rPr>
        <w:t>Name</w:t>
      </w:r>
      <w:r w:rsidR="000718D4">
        <w:rPr>
          <w:rFonts w:ascii="Minion Pro" w:hAnsi="Minion Pro"/>
          <w:color w:val="0070C0"/>
          <w:sz w:val="24"/>
          <w:szCs w:val="24"/>
        </w:rPr>
        <w:t xml:space="preserve"> </w:t>
      </w:r>
      <w:r w:rsidR="0002454A">
        <w:rPr>
          <w:rFonts w:ascii="Minion Pro" w:hAnsi="Minion Pro"/>
          <w:color w:val="0070C0"/>
          <w:sz w:val="24"/>
          <w:szCs w:val="24"/>
        </w:rPr>
        <w:t xml:space="preserve">– </w:t>
      </w:r>
      <w:r w:rsidR="00046ABD" w:rsidRPr="00357EBD">
        <w:rPr>
          <w:rFonts w:ascii="Minion Pro" w:hAnsi="Minion Pro"/>
          <w:color w:val="0070C0"/>
          <w:sz w:val="24"/>
          <w:szCs w:val="24"/>
        </w:rPr>
        <w:t xml:space="preserve">‘Column </w:t>
      </w:r>
      <w:r w:rsidR="00046ABD">
        <w:rPr>
          <w:rFonts w:ascii="Minion Pro" w:hAnsi="Minion Pro"/>
          <w:color w:val="0070C0"/>
          <w:sz w:val="24"/>
          <w:szCs w:val="24"/>
        </w:rPr>
        <w:t>B</w:t>
      </w:r>
      <w:r w:rsidR="00046ABD" w:rsidRPr="00357EBD">
        <w:rPr>
          <w:rFonts w:ascii="Minion Pro" w:hAnsi="Minion Pro"/>
          <w:color w:val="0070C0"/>
          <w:sz w:val="24"/>
          <w:szCs w:val="24"/>
        </w:rPr>
        <w:t>’</w:t>
      </w:r>
    </w:p>
    <w:p w14:paraId="1E699511" w14:textId="504FA342" w:rsidR="00046ABD" w:rsidRDefault="003E7F16" w:rsidP="00A00346">
      <w:pPr>
        <w:spacing w:after="120"/>
        <w:ind w:left="360"/>
        <w:jc w:val="both"/>
      </w:pPr>
      <w:r>
        <w:t xml:space="preserve">Only use Column B to disclose the name of a </w:t>
      </w:r>
      <w:r w:rsidR="009F58E3" w:rsidRPr="0068032C">
        <w:rPr>
          <w:i/>
        </w:rPr>
        <w:t>Donor</w:t>
      </w:r>
      <w:r w:rsidR="009F58E3">
        <w:t xml:space="preserve"> </w:t>
      </w:r>
      <w:r w:rsidR="008A759B">
        <w:t xml:space="preserve">(Individual or Organization) </w:t>
      </w:r>
      <w:r>
        <w:t xml:space="preserve">who </w:t>
      </w:r>
      <w:proofErr w:type="gramStart"/>
      <w:r w:rsidR="009F58E3">
        <w:t xml:space="preserve">made a </w:t>
      </w:r>
      <w:r w:rsidR="002C6F3A">
        <w:t>C</w:t>
      </w:r>
      <w:r w:rsidR="009F58E3">
        <w:t>ontribution</w:t>
      </w:r>
      <w:proofErr w:type="gramEnd"/>
      <w:r w:rsidR="009F58E3">
        <w:t xml:space="preserve"> to the Source.  </w:t>
      </w:r>
    </w:p>
    <w:p w14:paraId="15A874A3" w14:textId="5EA9CC63" w:rsidR="003E7F16" w:rsidRPr="00046ABD" w:rsidRDefault="003E7F16" w:rsidP="0068032C">
      <w:pPr>
        <w:spacing w:after="360"/>
        <w:ind w:left="360"/>
      </w:pPr>
      <w:r w:rsidRPr="0068032C">
        <w:rPr>
          <w:b/>
        </w:rPr>
        <w:t>NOTE</w:t>
      </w:r>
      <w:r>
        <w:t xml:space="preserve">:  You may disclose more than one </w:t>
      </w:r>
      <w:r w:rsidRPr="0068032C">
        <w:rPr>
          <w:i/>
        </w:rPr>
        <w:t>Donor</w:t>
      </w:r>
      <w:r>
        <w:t>.  See SoF Instructions for more details.</w:t>
      </w:r>
    </w:p>
    <w:p w14:paraId="53887F72" w14:textId="437AAEAA" w:rsidR="00F05F8B" w:rsidRPr="00357EBD" w:rsidRDefault="00F05F8B" w:rsidP="0068032C">
      <w:pPr>
        <w:pStyle w:val="Heading2"/>
        <w:numPr>
          <w:ilvl w:val="0"/>
          <w:numId w:val="27"/>
        </w:numPr>
        <w:spacing w:after="120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>
        <w:rPr>
          <w:rFonts w:ascii="Minion Pro" w:hAnsi="Minion Pro"/>
          <w:color w:val="0070C0"/>
          <w:sz w:val="24"/>
          <w:szCs w:val="24"/>
        </w:rPr>
        <w:t xml:space="preserve">Controlling </w:t>
      </w:r>
      <w:r w:rsidR="00634E79">
        <w:rPr>
          <w:rFonts w:ascii="Minion Pro" w:hAnsi="Minion Pro"/>
          <w:color w:val="0070C0"/>
          <w:sz w:val="24"/>
          <w:szCs w:val="24"/>
        </w:rPr>
        <w:t>Person</w:t>
      </w:r>
      <w:r>
        <w:rPr>
          <w:rFonts w:ascii="Minion Pro" w:hAnsi="Minion Pro"/>
          <w:color w:val="0070C0"/>
          <w:sz w:val="24"/>
          <w:szCs w:val="24"/>
        </w:rPr>
        <w:t xml:space="preserve"> Last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Name </w:t>
      </w:r>
      <w:r w:rsidR="003E7F16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‘Column </w:t>
      </w:r>
      <w:r>
        <w:rPr>
          <w:rFonts w:ascii="Minion Pro" w:hAnsi="Minion Pro"/>
          <w:color w:val="0070C0"/>
          <w:sz w:val="24"/>
          <w:szCs w:val="24"/>
        </w:rPr>
        <w:t>C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’ </w:t>
      </w:r>
      <w:r w:rsidR="009F58E3">
        <w:rPr>
          <w:rFonts w:ascii="Minion Pro" w:hAnsi="Minion Pro"/>
          <w:color w:val="0070C0"/>
          <w:sz w:val="24"/>
          <w:szCs w:val="24"/>
        </w:rPr>
        <w:t xml:space="preserve"> </w:t>
      </w:r>
    </w:p>
    <w:p w14:paraId="368E2330" w14:textId="4B100B7F" w:rsidR="00F05F8B" w:rsidRPr="004D5C02" w:rsidRDefault="0068032C" w:rsidP="00A00346">
      <w:pPr>
        <w:spacing w:after="360"/>
        <w:ind w:left="360"/>
        <w:jc w:val="both"/>
        <w:rPr>
          <w:b/>
          <w:i/>
          <w:color w:val="FF0000"/>
        </w:rPr>
      </w:pPr>
      <w:r>
        <w:t xml:space="preserve">Only use Columns C, D, E and F to disclose a </w:t>
      </w:r>
      <w:r w:rsidRPr="00A00346">
        <w:rPr>
          <w:i/>
        </w:rPr>
        <w:t>Controlling Person</w:t>
      </w:r>
      <w:r>
        <w:t>.  Identify</w:t>
      </w:r>
      <w:r w:rsidRPr="00C22B1E">
        <w:t xml:space="preserve"> </w:t>
      </w:r>
      <w:r w:rsidR="007E3902">
        <w:t xml:space="preserve">the </w:t>
      </w:r>
      <w:r w:rsidR="007E3902" w:rsidRPr="0068032C">
        <w:rPr>
          <w:b/>
        </w:rPr>
        <w:t>Last Name</w:t>
      </w:r>
      <w:r w:rsidR="007E3902">
        <w:t xml:space="preserve"> of the </w:t>
      </w:r>
      <w:r w:rsidR="009F58E3">
        <w:t xml:space="preserve">individual with the </w:t>
      </w:r>
      <w:r>
        <w:t>“</w:t>
      </w:r>
      <w:r w:rsidR="007E3902">
        <w:t>Controlling Interest</w:t>
      </w:r>
      <w:r>
        <w:t>”</w:t>
      </w:r>
      <w:r w:rsidR="009F58E3">
        <w:t xml:space="preserve">.  </w:t>
      </w:r>
      <w:r w:rsidR="009F58E3" w:rsidRPr="004D5C02">
        <w:rPr>
          <w:b/>
          <w:i/>
          <w:color w:val="FF0000"/>
        </w:rPr>
        <w:t xml:space="preserve">Do not </w:t>
      </w:r>
      <w:r>
        <w:rPr>
          <w:b/>
          <w:i/>
          <w:color w:val="FF0000"/>
        </w:rPr>
        <w:t>use this column</w:t>
      </w:r>
      <w:r w:rsidR="009F58E3" w:rsidRPr="004D5C02">
        <w:rPr>
          <w:b/>
          <w:i/>
          <w:color w:val="FF0000"/>
        </w:rPr>
        <w:t xml:space="preserve"> if </w:t>
      </w:r>
      <w:r>
        <w:rPr>
          <w:b/>
          <w:i/>
          <w:color w:val="FF0000"/>
        </w:rPr>
        <w:t>disclosing Donor information.</w:t>
      </w:r>
      <w:r w:rsidR="009F58E3" w:rsidRPr="004D5C02">
        <w:rPr>
          <w:b/>
          <w:i/>
          <w:color w:val="FF0000"/>
        </w:rPr>
        <w:t xml:space="preserve"> </w:t>
      </w:r>
    </w:p>
    <w:p w14:paraId="05E8BC10" w14:textId="67D6EA34" w:rsidR="0070145D" w:rsidRPr="00357EBD" w:rsidRDefault="0070145D" w:rsidP="0068032C">
      <w:pPr>
        <w:pStyle w:val="Heading2"/>
        <w:numPr>
          <w:ilvl w:val="0"/>
          <w:numId w:val="27"/>
        </w:numPr>
        <w:spacing w:after="120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="00704400">
        <w:rPr>
          <w:rFonts w:ascii="Minion Pro" w:hAnsi="Minion Pro"/>
          <w:color w:val="0070C0"/>
          <w:sz w:val="24"/>
          <w:szCs w:val="24"/>
        </w:rPr>
        <w:t xml:space="preserve">Controlling </w:t>
      </w:r>
      <w:r w:rsidR="00634E79">
        <w:rPr>
          <w:rFonts w:ascii="Minion Pro" w:hAnsi="Minion Pro"/>
          <w:color w:val="0070C0"/>
          <w:sz w:val="24"/>
          <w:szCs w:val="24"/>
        </w:rPr>
        <w:t xml:space="preserve">Person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First Name </w:t>
      </w:r>
      <w:r w:rsidR="003E7F16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‘Column </w:t>
      </w:r>
      <w:r w:rsidR="000B483B">
        <w:rPr>
          <w:rFonts w:ascii="Minion Pro" w:hAnsi="Minion Pro"/>
          <w:color w:val="0070C0"/>
          <w:sz w:val="24"/>
          <w:szCs w:val="24"/>
        </w:rPr>
        <w:t>D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’ </w:t>
      </w:r>
    </w:p>
    <w:p w14:paraId="4C835A33" w14:textId="6D0F4B46" w:rsidR="009F58E3" w:rsidRPr="00BF6DBE" w:rsidRDefault="0068032C" w:rsidP="00A00346">
      <w:pPr>
        <w:spacing w:after="360"/>
        <w:ind w:left="360"/>
        <w:jc w:val="both"/>
        <w:rPr>
          <w:b/>
          <w:i/>
          <w:color w:val="FF0000"/>
        </w:rPr>
      </w:pPr>
      <w:r>
        <w:t xml:space="preserve">Only use Columns C, D, E and F to disclose a </w:t>
      </w:r>
      <w:r w:rsidRPr="00974084">
        <w:rPr>
          <w:i/>
        </w:rPr>
        <w:t>Controlling Person</w:t>
      </w:r>
      <w:r>
        <w:t>.  Identify</w:t>
      </w:r>
      <w:r w:rsidRPr="00C22B1E">
        <w:t xml:space="preserve"> </w:t>
      </w:r>
      <w:r w:rsidR="007E3902">
        <w:t xml:space="preserve">the </w:t>
      </w:r>
      <w:r w:rsidR="004571E6" w:rsidRPr="0068032C">
        <w:rPr>
          <w:b/>
        </w:rPr>
        <w:t>F</w:t>
      </w:r>
      <w:r w:rsidR="007E3902" w:rsidRPr="0068032C">
        <w:rPr>
          <w:b/>
        </w:rPr>
        <w:t xml:space="preserve">irst </w:t>
      </w:r>
      <w:r w:rsidR="004571E6" w:rsidRPr="0068032C">
        <w:rPr>
          <w:b/>
        </w:rPr>
        <w:t>N</w:t>
      </w:r>
      <w:r w:rsidR="007E3902" w:rsidRPr="0068032C">
        <w:rPr>
          <w:b/>
        </w:rPr>
        <w:t>ame</w:t>
      </w:r>
      <w:r w:rsidR="007E3902">
        <w:t xml:space="preserve"> of the individual with the </w:t>
      </w:r>
      <w:r>
        <w:t>“</w:t>
      </w:r>
      <w:r w:rsidR="007E3902">
        <w:t>Controlling Interest</w:t>
      </w:r>
      <w:r>
        <w:t>”</w:t>
      </w:r>
      <w:r w:rsidR="0070145D" w:rsidRPr="00C22B1E">
        <w:t>.</w:t>
      </w:r>
      <w:r w:rsidR="0070145D">
        <w:t xml:space="preserve">  </w:t>
      </w:r>
      <w:r w:rsidR="009F58E3" w:rsidRPr="00BF6DBE">
        <w:rPr>
          <w:b/>
          <w:i/>
          <w:color w:val="FF0000"/>
        </w:rPr>
        <w:t xml:space="preserve">Do not </w:t>
      </w:r>
      <w:r>
        <w:rPr>
          <w:b/>
          <w:i/>
          <w:color w:val="FF0000"/>
        </w:rPr>
        <w:t xml:space="preserve">use this column </w:t>
      </w:r>
      <w:r w:rsidR="009F58E3" w:rsidRPr="00BF6DBE">
        <w:rPr>
          <w:b/>
          <w:i/>
          <w:color w:val="FF0000"/>
        </w:rPr>
        <w:t xml:space="preserve">if </w:t>
      </w:r>
      <w:r>
        <w:rPr>
          <w:b/>
          <w:i/>
          <w:color w:val="FF0000"/>
        </w:rPr>
        <w:t>disclosing Donor information.</w:t>
      </w:r>
    </w:p>
    <w:p w14:paraId="2E477E29" w14:textId="50E9CB59" w:rsidR="0070145D" w:rsidRDefault="00C84F57" w:rsidP="0068032C">
      <w:pPr>
        <w:pStyle w:val="Heading2"/>
        <w:numPr>
          <w:ilvl w:val="0"/>
          <w:numId w:val="27"/>
        </w:numPr>
        <w:spacing w:after="120"/>
        <w:rPr>
          <w:rFonts w:ascii="Minion Pro" w:hAnsi="Minion Pro"/>
          <w:color w:val="0070C0"/>
          <w:sz w:val="24"/>
          <w:szCs w:val="24"/>
        </w:rPr>
      </w:pPr>
      <w:r>
        <w:rPr>
          <w:rFonts w:ascii="Minion Pro" w:hAnsi="Minion Pro"/>
          <w:color w:val="0070C0"/>
          <w:sz w:val="24"/>
          <w:szCs w:val="24"/>
        </w:rPr>
        <w:t xml:space="preserve">Controlling </w:t>
      </w:r>
      <w:r w:rsidR="00634E79">
        <w:rPr>
          <w:rFonts w:ascii="Minion Pro" w:hAnsi="Minion Pro"/>
          <w:color w:val="0070C0"/>
          <w:sz w:val="24"/>
          <w:szCs w:val="24"/>
        </w:rPr>
        <w:t>Person</w:t>
      </w:r>
      <w:r w:rsidR="00634E79" w:rsidRPr="00357EBD">
        <w:rPr>
          <w:rFonts w:ascii="Minion Pro" w:hAnsi="Minion Pro"/>
          <w:color w:val="0070C0"/>
          <w:sz w:val="24"/>
          <w:szCs w:val="24"/>
        </w:rPr>
        <w:t xml:space="preserve"> </w:t>
      </w:r>
      <w:r w:rsidR="0070145D" w:rsidRPr="00357EBD">
        <w:rPr>
          <w:rFonts w:ascii="Minion Pro" w:hAnsi="Minion Pro"/>
          <w:color w:val="0070C0"/>
          <w:sz w:val="24"/>
          <w:szCs w:val="24"/>
        </w:rPr>
        <w:t xml:space="preserve">Middle Name </w:t>
      </w:r>
      <w:r w:rsidR="003E7F16">
        <w:rPr>
          <w:rFonts w:ascii="Minion Pro" w:hAnsi="Minion Pro"/>
          <w:color w:val="0070C0"/>
          <w:sz w:val="24"/>
          <w:szCs w:val="24"/>
        </w:rPr>
        <w:t xml:space="preserve">– </w:t>
      </w:r>
      <w:r w:rsidR="0070145D" w:rsidRPr="00357EBD">
        <w:rPr>
          <w:rFonts w:ascii="Minion Pro" w:hAnsi="Minion Pro"/>
          <w:color w:val="0070C0"/>
          <w:sz w:val="24"/>
          <w:szCs w:val="24"/>
        </w:rPr>
        <w:t xml:space="preserve">‘Column </w:t>
      </w:r>
      <w:r w:rsidR="000B483B">
        <w:rPr>
          <w:rFonts w:ascii="Minion Pro" w:hAnsi="Minion Pro"/>
          <w:color w:val="0070C0"/>
          <w:sz w:val="24"/>
          <w:szCs w:val="24"/>
        </w:rPr>
        <w:t>E</w:t>
      </w:r>
      <w:r w:rsidR="0070145D" w:rsidRPr="00357EBD">
        <w:rPr>
          <w:rFonts w:ascii="Minion Pro" w:hAnsi="Minion Pro"/>
          <w:color w:val="0070C0"/>
          <w:sz w:val="24"/>
          <w:szCs w:val="24"/>
        </w:rPr>
        <w:t xml:space="preserve">’ </w:t>
      </w:r>
    </w:p>
    <w:p w14:paraId="07BFA80A" w14:textId="4F4068BC" w:rsidR="009F58E3" w:rsidRPr="00BF6DBE" w:rsidRDefault="0068032C" w:rsidP="00A00346">
      <w:pPr>
        <w:spacing w:after="360"/>
        <w:ind w:left="360"/>
        <w:jc w:val="both"/>
        <w:rPr>
          <w:b/>
          <w:i/>
          <w:color w:val="FF0000"/>
        </w:rPr>
      </w:pPr>
      <w:r>
        <w:t xml:space="preserve">Only use Columns C, D, E and F to disclose a </w:t>
      </w:r>
      <w:r w:rsidRPr="00974084">
        <w:rPr>
          <w:i/>
        </w:rPr>
        <w:t>Controlling Person</w:t>
      </w:r>
      <w:r>
        <w:t>.  Identify</w:t>
      </w:r>
      <w:r w:rsidRPr="00C22B1E">
        <w:t xml:space="preserve"> </w:t>
      </w:r>
      <w:r w:rsidR="0070145D">
        <w:t xml:space="preserve">the </w:t>
      </w:r>
      <w:r w:rsidR="002C6F3A" w:rsidRPr="00A00346">
        <w:rPr>
          <w:b/>
        </w:rPr>
        <w:t>M</w:t>
      </w:r>
      <w:r w:rsidR="0070145D" w:rsidRPr="00A00346">
        <w:rPr>
          <w:b/>
        </w:rPr>
        <w:t xml:space="preserve">iddle </w:t>
      </w:r>
      <w:r w:rsidR="002C6F3A" w:rsidRPr="00A00346">
        <w:rPr>
          <w:b/>
        </w:rPr>
        <w:t>N</w:t>
      </w:r>
      <w:r w:rsidR="0070145D" w:rsidRPr="00A00346">
        <w:rPr>
          <w:b/>
        </w:rPr>
        <w:t>ame</w:t>
      </w:r>
      <w:r w:rsidR="0070145D">
        <w:t xml:space="preserve"> of the </w:t>
      </w:r>
      <w:r w:rsidR="004571E6">
        <w:t xml:space="preserve">individual with the </w:t>
      </w:r>
      <w:r>
        <w:t>“</w:t>
      </w:r>
      <w:r w:rsidR="004571E6">
        <w:t>Controlling Interest</w:t>
      </w:r>
      <w:r>
        <w:t>”, if applicable</w:t>
      </w:r>
      <w:r w:rsidR="009F58E3">
        <w:t>.</w:t>
      </w:r>
      <w:r>
        <w:t xml:space="preserve"> </w:t>
      </w:r>
      <w:r w:rsidR="009F58E3">
        <w:t xml:space="preserve"> </w:t>
      </w:r>
      <w:r w:rsidR="009F58E3" w:rsidRPr="00BF6DBE">
        <w:rPr>
          <w:b/>
          <w:i/>
          <w:color w:val="FF0000"/>
        </w:rPr>
        <w:t xml:space="preserve">Do not </w:t>
      </w:r>
      <w:r>
        <w:rPr>
          <w:b/>
          <w:i/>
          <w:color w:val="FF0000"/>
        </w:rPr>
        <w:t>use this column if disclosing Donor information.</w:t>
      </w:r>
    </w:p>
    <w:p w14:paraId="7890645B" w14:textId="174EB70C" w:rsidR="0070145D" w:rsidRDefault="00634E79" w:rsidP="00A00346">
      <w:pPr>
        <w:pStyle w:val="Heading2"/>
        <w:numPr>
          <w:ilvl w:val="0"/>
          <w:numId w:val="27"/>
        </w:numPr>
        <w:spacing w:after="120"/>
        <w:rPr>
          <w:rFonts w:ascii="Minion Pro" w:hAnsi="Minion Pro"/>
          <w:color w:val="0070C0"/>
          <w:sz w:val="24"/>
          <w:szCs w:val="24"/>
        </w:rPr>
      </w:pPr>
      <w:r>
        <w:rPr>
          <w:rFonts w:ascii="Minion Pro" w:hAnsi="Minion Pro"/>
          <w:color w:val="0070C0"/>
          <w:sz w:val="24"/>
          <w:szCs w:val="24"/>
        </w:rPr>
        <w:t>Controlling Person</w:t>
      </w:r>
      <w:r w:rsidR="0070145D" w:rsidRPr="00357EBD">
        <w:rPr>
          <w:rFonts w:ascii="Minion Pro" w:hAnsi="Minion Pro"/>
          <w:color w:val="0070C0"/>
          <w:sz w:val="24"/>
          <w:szCs w:val="24"/>
        </w:rPr>
        <w:t xml:space="preserve"> Suffix </w:t>
      </w:r>
      <w:r w:rsidR="003E7F16">
        <w:rPr>
          <w:rFonts w:ascii="Minion Pro" w:hAnsi="Minion Pro"/>
          <w:color w:val="0070C0"/>
          <w:sz w:val="24"/>
          <w:szCs w:val="24"/>
        </w:rPr>
        <w:t xml:space="preserve">– </w:t>
      </w:r>
      <w:r w:rsidR="0070145D" w:rsidRPr="00357EBD">
        <w:rPr>
          <w:rFonts w:ascii="Minion Pro" w:hAnsi="Minion Pro"/>
          <w:color w:val="0070C0"/>
          <w:sz w:val="24"/>
          <w:szCs w:val="24"/>
        </w:rPr>
        <w:t xml:space="preserve">‘Column </w:t>
      </w:r>
      <w:r w:rsidR="000B483B">
        <w:rPr>
          <w:rFonts w:ascii="Minion Pro" w:hAnsi="Minion Pro"/>
          <w:color w:val="0070C0"/>
          <w:sz w:val="24"/>
          <w:szCs w:val="24"/>
        </w:rPr>
        <w:t>F</w:t>
      </w:r>
      <w:r w:rsidR="0070145D" w:rsidRPr="00357EBD">
        <w:rPr>
          <w:rFonts w:ascii="Minion Pro" w:hAnsi="Minion Pro"/>
          <w:color w:val="0070C0"/>
          <w:sz w:val="24"/>
          <w:szCs w:val="24"/>
        </w:rPr>
        <w:t xml:space="preserve">’ </w:t>
      </w:r>
    </w:p>
    <w:p w14:paraId="5666F59D" w14:textId="31024B64" w:rsidR="009F58E3" w:rsidRPr="00BF6DBE" w:rsidRDefault="00A00346" w:rsidP="008426E3">
      <w:pPr>
        <w:spacing w:after="360"/>
        <w:ind w:left="360"/>
        <w:jc w:val="both"/>
        <w:rPr>
          <w:b/>
          <w:i/>
          <w:color w:val="FF0000"/>
        </w:rPr>
      </w:pPr>
      <w:r>
        <w:t xml:space="preserve">Only use Columns C, D, E and F to disclose a </w:t>
      </w:r>
      <w:r w:rsidRPr="00974084">
        <w:rPr>
          <w:i/>
        </w:rPr>
        <w:t>Controlling Person</w:t>
      </w:r>
      <w:r>
        <w:t>.  Identify</w:t>
      </w:r>
      <w:r w:rsidRPr="00C22B1E">
        <w:t xml:space="preserve"> </w:t>
      </w:r>
      <w:r w:rsidR="0070145D">
        <w:t xml:space="preserve">the </w:t>
      </w:r>
      <w:r w:rsidR="0070145D" w:rsidRPr="00A00346">
        <w:rPr>
          <w:b/>
        </w:rPr>
        <w:t>Suffix</w:t>
      </w:r>
      <w:r w:rsidR="0070145D">
        <w:t xml:space="preserve"> of </w:t>
      </w:r>
      <w:r>
        <w:t xml:space="preserve">the </w:t>
      </w:r>
      <w:r w:rsidR="004571E6">
        <w:t xml:space="preserve">individual with the </w:t>
      </w:r>
      <w:r>
        <w:t>“</w:t>
      </w:r>
      <w:r w:rsidR="004571E6">
        <w:t>Controlling Interest</w:t>
      </w:r>
      <w:r>
        <w:t>”, if applicable</w:t>
      </w:r>
      <w:r w:rsidR="0070145D">
        <w:t>.</w:t>
      </w:r>
      <w:r>
        <w:t xml:space="preserve"> </w:t>
      </w:r>
      <w:r w:rsidR="0070145D">
        <w:t xml:space="preserve"> </w:t>
      </w:r>
      <w:r w:rsidR="009F58E3" w:rsidRPr="00BF6DBE">
        <w:rPr>
          <w:b/>
          <w:i/>
          <w:color w:val="FF0000"/>
        </w:rPr>
        <w:t xml:space="preserve">Do not </w:t>
      </w:r>
      <w:r w:rsidR="008426E3">
        <w:rPr>
          <w:b/>
          <w:i/>
          <w:color w:val="FF0000"/>
        </w:rPr>
        <w:t>use this column</w:t>
      </w:r>
      <w:r w:rsidR="009F58E3" w:rsidRPr="00BF6DBE">
        <w:rPr>
          <w:b/>
          <w:i/>
          <w:color w:val="FF0000"/>
        </w:rPr>
        <w:t xml:space="preserve"> if </w:t>
      </w:r>
      <w:r w:rsidR="008426E3">
        <w:rPr>
          <w:b/>
          <w:i/>
          <w:color w:val="FF0000"/>
        </w:rPr>
        <w:t>disclosing Donor information.</w:t>
      </w:r>
    </w:p>
    <w:p w14:paraId="012BEDC2" w14:textId="780DC925" w:rsidR="0070145D" w:rsidRPr="00357EBD" w:rsidRDefault="0070145D" w:rsidP="008426E3">
      <w:pPr>
        <w:pStyle w:val="Heading2"/>
        <w:numPr>
          <w:ilvl w:val="0"/>
          <w:numId w:val="27"/>
        </w:numPr>
        <w:spacing w:after="120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Business address </w:t>
      </w:r>
      <w:r w:rsidR="003E7F16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‘Column </w:t>
      </w:r>
      <w:r w:rsidR="00834675">
        <w:rPr>
          <w:rFonts w:ascii="Minion Pro" w:hAnsi="Minion Pro"/>
          <w:color w:val="0070C0"/>
          <w:sz w:val="24"/>
          <w:szCs w:val="24"/>
        </w:rPr>
        <w:t>G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’ </w:t>
      </w:r>
    </w:p>
    <w:p w14:paraId="0D4CED58" w14:textId="1D025C9D" w:rsidR="0070145D" w:rsidRPr="004D5C02" w:rsidRDefault="008426E3" w:rsidP="008426E3">
      <w:pPr>
        <w:spacing w:after="360"/>
        <w:ind w:left="360"/>
        <w:jc w:val="both"/>
        <w:rPr>
          <w:b/>
          <w:i/>
        </w:rPr>
      </w:pPr>
      <w:r>
        <w:t xml:space="preserve">You must disclose </w:t>
      </w:r>
      <w:r w:rsidR="0070145D" w:rsidRPr="001928CF">
        <w:t xml:space="preserve">the </w:t>
      </w:r>
      <w:r w:rsidR="004571E6">
        <w:t xml:space="preserve">business address of the </w:t>
      </w:r>
      <w:r w:rsidRPr="002461B0">
        <w:rPr>
          <w:i/>
        </w:rPr>
        <w:t>Controlling Person</w:t>
      </w:r>
      <w:r>
        <w:t xml:space="preserve"> </w:t>
      </w:r>
      <w:r w:rsidRPr="002461B0">
        <w:rPr>
          <w:b/>
        </w:rPr>
        <w:t>or</w:t>
      </w:r>
      <w:r>
        <w:t xml:space="preserve"> </w:t>
      </w:r>
      <w:r w:rsidRPr="002461B0">
        <w:rPr>
          <w:i/>
        </w:rPr>
        <w:t>Donor</w:t>
      </w:r>
      <w:r w:rsidR="004571E6">
        <w:t>.</w:t>
      </w:r>
    </w:p>
    <w:p w14:paraId="5B39EF7B" w14:textId="505C7F54" w:rsidR="0070145D" w:rsidRDefault="0070145D" w:rsidP="008426E3">
      <w:pPr>
        <w:pStyle w:val="Heading2"/>
        <w:numPr>
          <w:ilvl w:val="0"/>
          <w:numId w:val="27"/>
        </w:numPr>
        <w:spacing w:after="120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0070C0"/>
          <w:sz w:val="24"/>
          <w:szCs w:val="24"/>
        </w:rPr>
        <w:t xml:space="preserve">Business Address 2 </w:t>
      </w:r>
      <w:r w:rsidR="003E7F16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‘Column </w:t>
      </w:r>
      <w:r w:rsidR="00834675">
        <w:rPr>
          <w:rFonts w:ascii="Minion Pro" w:hAnsi="Minion Pro"/>
          <w:color w:val="0070C0"/>
          <w:sz w:val="24"/>
          <w:szCs w:val="24"/>
        </w:rPr>
        <w:t>H</w:t>
      </w:r>
      <w:r w:rsidRPr="00357EBD">
        <w:rPr>
          <w:rFonts w:ascii="Minion Pro" w:hAnsi="Minion Pro"/>
          <w:color w:val="0070C0"/>
          <w:sz w:val="24"/>
          <w:szCs w:val="24"/>
        </w:rPr>
        <w:t>’</w:t>
      </w:r>
    </w:p>
    <w:p w14:paraId="00579629" w14:textId="127ABEBB" w:rsidR="008426E3" w:rsidRPr="00C307C3" w:rsidRDefault="008426E3" w:rsidP="008426E3">
      <w:pPr>
        <w:spacing w:after="360"/>
        <w:ind w:left="360"/>
        <w:jc w:val="both"/>
      </w:pPr>
      <w:r>
        <w:t xml:space="preserve">If applicable, enter additional address information </w:t>
      </w:r>
      <w:r w:rsidRPr="001928CF">
        <w:t xml:space="preserve">of the </w:t>
      </w:r>
      <w:r w:rsidRPr="002461B0">
        <w:rPr>
          <w:i/>
        </w:rPr>
        <w:t>Controlling Person</w:t>
      </w:r>
      <w:r>
        <w:t xml:space="preserve"> </w:t>
      </w:r>
      <w:r w:rsidRPr="002461B0">
        <w:rPr>
          <w:b/>
        </w:rPr>
        <w:t>or</w:t>
      </w:r>
      <w:r>
        <w:t xml:space="preserve"> </w:t>
      </w:r>
      <w:r w:rsidRPr="002461B0">
        <w:rPr>
          <w:i/>
        </w:rPr>
        <w:t>Donor</w:t>
      </w:r>
      <w:r>
        <w:t xml:space="preserve">’s place of business. </w:t>
      </w:r>
    </w:p>
    <w:p w14:paraId="54ED997B" w14:textId="01A9E9C7" w:rsidR="0070145D" w:rsidRPr="00B11F42" w:rsidRDefault="0070145D" w:rsidP="00E713C9">
      <w:pPr>
        <w:pStyle w:val="Heading2"/>
        <w:numPr>
          <w:ilvl w:val="0"/>
          <w:numId w:val="27"/>
        </w:numPr>
        <w:spacing w:after="120"/>
        <w:rPr>
          <w:rFonts w:ascii="Century Gothic" w:hAnsi="Century Gothic"/>
          <w:b/>
          <w:bCs/>
          <w:color w:val="0070C0"/>
          <w:spacing w:val="20"/>
          <w:szCs w:val="28"/>
          <w:shd w:val="clear" w:color="auto" w:fill="FFFFFF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City </w:t>
      </w:r>
      <w:r w:rsidR="003E7F16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‘Column </w:t>
      </w:r>
      <w:r w:rsidR="00834675">
        <w:rPr>
          <w:rFonts w:ascii="Minion Pro" w:hAnsi="Minion Pro"/>
          <w:color w:val="0070C0"/>
          <w:sz w:val="24"/>
          <w:szCs w:val="24"/>
        </w:rPr>
        <w:t>I</w:t>
      </w:r>
      <w:r w:rsidRPr="00357EBD">
        <w:rPr>
          <w:rFonts w:ascii="Minion Pro" w:hAnsi="Minion Pro"/>
          <w:color w:val="0070C0"/>
          <w:sz w:val="24"/>
          <w:szCs w:val="24"/>
        </w:rPr>
        <w:t>’</w:t>
      </w:r>
    </w:p>
    <w:p w14:paraId="3A25F4E7" w14:textId="0FC8E232" w:rsidR="001046F4" w:rsidRPr="00BF6DBE" w:rsidRDefault="00E713C9" w:rsidP="00E713C9">
      <w:pPr>
        <w:spacing w:after="360"/>
        <w:ind w:left="360"/>
        <w:jc w:val="both"/>
        <w:rPr>
          <w:b/>
          <w:i/>
        </w:rPr>
      </w:pPr>
      <w:r>
        <w:t xml:space="preserve">You must disclose </w:t>
      </w:r>
      <w:r w:rsidR="0070145D" w:rsidRPr="001928CF">
        <w:t>the</w:t>
      </w:r>
      <w:r>
        <w:t xml:space="preserve"> name of the</w:t>
      </w:r>
      <w:r w:rsidR="0070145D" w:rsidRPr="001928CF">
        <w:t xml:space="preserve"> city</w:t>
      </w:r>
      <w:r w:rsidR="008A759B">
        <w:t>, province, etc.</w:t>
      </w:r>
      <w:r w:rsidR="0070145D" w:rsidRPr="001928CF">
        <w:t xml:space="preserve"> where the </w:t>
      </w:r>
      <w:r w:rsidRPr="002461B0">
        <w:rPr>
          <w:i/>
        </w:rPr>
        <w:t>Controlling Person</w:t>
      </w:r>
      <w:r>
        <w:t xml:space="preserve"> </w:t>
      </w:r>
      <w:r w:rsidRPr="002461B0">
        <w:rPr>
          <w:b/>
        </w:rPr>
        <w:t>or</w:t>
      </w:r>
      <w:r>
        <w:t xml:space="preserve"> </w:t>
      </w:r>
      <w:r w:rsidRPr="002461B0">
        <w:rPr>
          <w:i/>
        </w:rPr>
        <w:t>Donor</w:t>
      </w:r>
      <w:r>
        <w:rPr>
          <w:i/>
        </w:rPr>
        <w:t xml:space="preserve">’s </w:t>
      </w:r>
      <w:r w:rsidRPr="003B7725">
        <w:t>business</w:t>
      </w:r>
      <w:r>
        <w:t xml:space="preserve"> </w:t>
      </w:r>
      <w:r w:rsidR="0070145D" w:rsidRPr="001928CF">
        <w:t>is located.</w:t>
      </w:r>
      <w:r w:rsidR="001046F4" w:rsidRPr="00BF6DBE">
        <w:rPr>
          <w:b/>
          <w:i/>
        </w:rPr>
        <w:t xml:space="preserve"> </w:t>
      </w:r>
    </w:p>
    <w:p w14:paraId="3CE676F9" w14:textId="2F7EFC44" w:rsidR="0070145D" w:rsidRPr="00357EBD" w:rsidRDefault="0070145D" w:rsidP="00E713C9">
      <w:pPr>
        <w:pStyle w:val="Heading2"/>
        <w:numPr>
          <w:ilvl w:val="0"/>
          <w:numId w:val="27"/>
        </w:numPr>
        <w:spacing w:after="120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lastRenderedPageBreak/>
        <w:t>*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State </w:t>
      </w:r>
      <w:r w:rsidR="003E7F16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‘Column </w:t>
      </w:r>
      <w:r w:rsidR="00834675">
        <w:rPr>
          <w:rFonts w:ascii="Minion Pro" w:hAnsi="Minion Pro"/>
          <w:color w:val="0070C0"/>
          <w:sz w:val="24"/>
          <w:szCs w:val="24"/>
        </w:rPr>
        <w:t>J</w:t>
      </w:r>
      <w:r w:rsidRPr="00357EBD">
        <w:rPr>
          <w:rFonts w:ascii="Minion Pro" w:hAnsi="Minion Pro"/>
          <w:color w:val="0070C0"/>
          <w:sz w:val="24"/>
          <w:szCs w:val="24"/>
        </w:rPr>
        <w:t>’</w:t>
      </w:r>
    </w:p>
    <w:p w14:paraId="706EFE7A" w14:textId="08BD79C4" w:rsidR="0070145D" w:rsidRPr="001928CF" w:rsidRDefault="00E713C9" w:rsidP="00E713C9">
      <w:pPr>
        <w:spacing w:after="360"/>
        <w:ind w:left="360"/>
        <w:jc w:val="both"/>
      </w:pPr>
      <w:r>
        <w:t xml:space="preserve">You must disclose </w:t>
      </w:r>
      <w:r w:rsidR="0070145D" w:rsidRPr="001928CF">
        <w:t xml:space="preserve">the official United States Postal Service two letter abbreviation of the </w:t>
      </w:r>
      <w:r w:rsidR="0070145D">
        <w:t>S</w:t>
      </w:r>
      <w:r w:rsidR="0070145D" w:rsidRPr="001928CF">
        <w:t xml:space="preserve">tate where the </w:t>
      </w:r>
      <w:r w:rsidRPr="002461B0">
        <w:rPr>
          <w:i/>
        </w:rPr>
        <w:t>Controlling Person</w:t>
      </w:r>
      <w:r>
        <w:t xml:space="preserve"> </w:t>
      </w:r>
      <w:r w:rsidRPr="002461B0">
        <w:rPr>
          <w:b/>
        </w:rPr>
        <w:t>or</w:t>
      </w:r>
      <w:r>
        <w:t xml:space="preserve"> </w:t>
      </w:r>
      <w:r w:rsidRPr="002461B0">
        <w:rPr>
          <w:i/>
        </w:rPr>
        <w:t>Donor</w:t>
      </w:r>
      <w:r>
        <w:rPr>
          <w:i/>
        </w:rPr>
        <w:t xml:space="preserve">’s </w:t>
      </w:r>
      <w:r w:rsidRPr="003B7725">
        <w:t>business</w:t>
      </w:r>
      <w:r>
        <w:t xml:space="preserve"> </w:t>
      </w:r>
      <w:r w:rsidR="0070145D" w:rsidRPr="001928CF">
        <w:t>is located.</w:t>
      </w:r>
      <w:r w:rsidR="0070145D">
        <w:t xml:space="preserve"> </w:t>
      </w:r>
      <w:r>
        <w:t xml:space="preserve"> (</w:t>
      </w:r>
      <w:r w:rsidR="0070145D" w:rsidRPr="00683B72">
        <w:rPr>
          <w:b/>
        </w:rPr>
        <w:t xml:space="preserve">Example:  NY, CT, </w:t>
      </w:r>
      <w:proofErr w:type="gramStart"/>
      <w:r w:rsidR="0070145D" w:rsidRPr="00683B72">
        <w:rPr>
          <w:b/>
        </w:rPr>
        <w:t>NJ</w:t>
      </w:r>
      <w:r>
        <w:rPr>
          <w:b/>
        </w:rPr>
        <w:t>)</w:t>
      </w:r>
      <w:r w:rsidR="008A759B">
        <w:rPr>
          <w:b/>
        </w:rPr>
        <w:t xml:space="preserve">  </w:t>
      </w:r>
      <w:r w:rsidR="008A759B">
        <w:t>If</w:t>
      </w:r>
      <w:proofErr w:type="gramEnd"/>
      <w:r w:rsidR="008A759B">
        <w:t xml:space="preserve"> </w:t>
      </w:r>
      <w:r w:rsidR="008A759B" w:rsidRPr="001928CF">
        <w:t xml:space="preserve">the </w:t>
      </w:r>
      <w:r w:rsidR="008A759B">
        <w:t>C</w:t>
      </w:r>
      <w:r w:rsidR="008A759B" w:rsidRPr="001928CF">
        <w:t xml:space="preserve">ontributor has a non-U.S. address, </w:t>
      </w:r>
      <w:r w:rsidR="008A759B">
        <w:t xml:space="preserve">enter </w:t>
      </w:r>
      <w:r w:rsidR="008A759B" w:rsidRPr="001928CF">
        <w:t xml:space="preserve">“NA” in the </w:t>
      </w:r>
      <w:r w:rsidR="008A759B">
        <w:t>column</w:t>
      </w:r>
      <w:r w:rsidR="008A759B" w:rsidRPr="001928CF">
        <w:t>.</w:t>
      </w:r>
    </w:p>
    <w:p w14:paraId="6D258E38" w14:textId="105B083C" w:rsidR="0070145D" w:rsidRDefault="0070145D" w:rsidP="00E713C9">
      <w:pPr>
        <w:pStyle w:val="Heading2"/>
        <w:numPr>
          <w:ilvl w:val="0"/>
          <w:numId w:val="27"/>
        </w:numPr>
        <w:spacing w:after="120"/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ZIP Code </w:t>
      </w:r>
      <w:r w:rsidR="003E7F16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‘Column </w:t>
      </w:r>
      <w:r w:rsidR="00834675">
        <w:rPr>
          <w:rFonts w:ascii="Minion Pro" w:hAnsi="Minion Pro"/>
          <w:color w:val="0070C0"/>
          <w:sz w:val="24"/>
          <w:szCs w:val="24"/>
        </w:rPr>
        <w:t>K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’ </w:t>
      </w:r>
    </w:p>
    <w:p w14:paraId="54CDFCF1" w14:textId="7EA7A54F" w:rsidR="0070145D" w:rsidRPr="00E713C9" w:rsidRDefault="00E713C9" w:rsidP="00E713C9">
      <w:pPr>
        <w:spacing w:after="360"/>
        <w:ind w:left="360"/>
        <w:jc w:val="both"/>
      </w:pPr>
      <w:r>
        <w:t xml:space="preserve">You must disclose </w:t>
      </w:r>
      <w:r w:rsidR="0070145D" w:rsidRPr="001928CF">
        <w:t xml:space="preserve">the ZIP </w:t>
      </w:r>
      <w:r w:rsidR="0070145D" w:rsidRPr="00E713C9">
        <w:t>Code where the</w:t>
      </w:r>
      <w:r w:rsidR="005E08C0" w:rsidRPr="00E713C9">
        <w:t xml:space="preserve"> </w:t>
      </w:r>
      <w:r w:rsidRPr="00E713C9">
        <w:rPr>
          <w:i/>
        </w:rPr>
        <w:t>Controlling Person</w:t>
      </w:r>
      <w:r w:rsidRPr="00E713C9">
        <w:t xml:space="preserve"> </w:t>
      </w:r>
      <w:r w:rsidRPr="00E713C9">
        <w:rPr>
          <w:b/>
        </w:rPr>
        <w:t>or</w:t>
      </w:r>
      <w:r w:rsidRPr="00E713C9">
        <w:t xml:space="preserve"> </w:t>
      </w:r>
      <w:r w:rsidRPr="003B7725">
        <w:rPr>
          <w:i/>
        </w:rPr>
        <w:t>Donor’</w:t>
      </w:r>
      <w:r w:rsidRPr="003B7725">
        <w:rPr>
          <w:rFonts w:eastAsiaTheme="majorEastAsia" w:cstheme="majorBidi"/>
        </w:rPr>
        <w:t xml:space="preserve">s </w:t>
      </w:r>
      <w:r w:rsidRPr="003B7725">
        <w:t>b</w:t>
      </w:r>
      <w:r w:rsidRPr="00E713C9">
        <w:t xml:space="preserve">usiness </w:t>
      </w:r>
      <w:r w:rsidR="0070145D" w:rsidRPr="00E713C9">
        <w:t>is located.</w:t>
      </w:r>
    </w:p>
    <w:p w14:paraId="7D6D9A77" w14:textId="178DE2B0" w:rsidR="0070145D" w:rsidRDefault="0070145D" w:rsidP="00E713C9">
      <w:pPr>
        <w:pStyle w:val="Heading2"/>
        <w:numPr>
          <w:ilvl w:val="0"/>
          <w:numId w:val="27"/>
        </w:numPr>
        <w:spacing w:after="120"/>
        <w:rPr>
          <w:rFonts w:ascii="Minion Pro" w:hAnsi="Minion Pro"/>
          <w:color w:val="0070C0"/>
          <w:sz w:val="24"/>
          <w:szCs w:val="24"/>
        </w:rPr>
      </w:pPr>
      <w:r w:rsidRPr="00357EBD">
        <w:rPr>
          <w:rFonts w:ascii="Minion Pro" w:hAnsi="Minion Pro"/>
          <w:color w:val="FF0000"/>
          <w:sz w:val="24"/>
          <w:szCs w:val="24"/>
        </w:rPr>
        <w:t>*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Country </w:t>
      </w:r>
      <w:r w:rsidR="003E7F16">
        <w:rPr>
          <w:rFonts w:ascii="Minion Pro" w:hAnsi="Minion Pro"/>
          <w:color w:val="0070C0"/>
          <w:sz w:val="24"/>
          <w:szCs w:val="24"/>
        </w:rPr>
        <w:t xml:space="preserve">– </w:t>
      </w:r>
      <w:r w:rsidRPr="00357EBD">
        <w:rPr>
          <w:rFonts w:ascii="Minion Pro" w:hAnsi="Minion Pro"/>
          <w:color w:val="0070C0"/>
          <w:sz w:val="24"/>
          <w:szCs w:val="24"/>
        </w:rPr>
        <w:t xml:space="preserve">‘Column </w:t>
      </w:r>
      <w:r w:rsidR="00834675">
        <w:rPr>
          <w:rFonts w:ascii="Minion Pro" w:hAnsi="Minion Pro"/>
          <w:color w:val="0070C0"/>
          <w:sz w:val="24"/>
          <w:szCs w:val="24"/>
        </w:rPr>
        <w:t>L</w:t>
      </w:r>
      <w:r w:rsidRPr="00357EBD">
        <w:rPr>
          <w:rFonts w:ascii="Minion Pro" w:hAnsi="Minion Pro"/>
          <w:color w:val="0070C0"/>
          <w:sz w:val="24"/>
          <w:szCs w:val="24"/>
        </w:rPr>
        <w:t>’</w:t>
      </w:r>
    </w:p>
    <w:p w14:paraId="70CBBD2A" w14:textId="31DF2A94" w:rsidR="0070145D" w:rsidRPr="003B7725" w:rsidRDefault="00E713C9" w:rsidP="00E713C9">
      <w:pPr>
        <w:spacing w:after="360"/>
        <w:ind w:left="360"/>
        <w:jc w:val="both"/>
      </w:pPr>
      <w:r>
        <w:t xml:space="preserve">You must disclose </w:t>
      </w:r>
      <w:r w:rsidR="0070145D">
        <w:t xml:space="preserve">the Country </w:t>
      </w:r>
      <w:r>
        <w:t xml:space="preserve">where </w:t>
      </w:r>
      <w:r w:rsidR="0070145D">
        <w:t xml:space="preserve">the </w:t>
      </w:r>
      <w:r w:rsidRPr="00E713C9">
        <w:rPr>
          <w:i/>
        </w:rPr>
        <w:t>Controlling Person</w:t>
      </w:r>
      <w:r w:rsidRPr="00E713C9">
        <w:t xml:space="preserve"> </w:t>
      </w:r>
      <w:r w:rsidRPr="00E713C9">
        <w:rPr>
          <w:b/>
        </w:rPr>
        <w:t>or</w:t>
      </w:r>
      <w:r w:rsidRPr="00E713C9">
        <w:t xml:space="preserve"> </w:t>
      </w:r>
      <w:r w:rsidRPr="003B7725">
        <w:rPr>
          <w:i/>
        </w:rPr>
        <w:t>Donor’</w:t>
      </w:r>
      <w:r w:rsidRPr="003B7725">
        <w:rPr>
          <w:rFonts w:eastAsiaTheme="majorEastAsia" w:cstheme="majorBidi"/>
        </w:rPr>
        <w:t>s business is located</w:t>
      </w:r>
      <w:r w:rsidR="00C23D8E" w:rsidRPr="003B7725">
        <w:t>.</w:t>
      </w:r>
    </w:p>
    <w:p w14:paraId="3F8B6A29" w14:textId="77777777" w:rsidR="00695B65" w:rsidRDefault="00695B65" w:rsidP="00695B65">
      <w:pPr>
        <w:pStyle w:val="Heading2"/>
        <w:pBdr>
          <w:bottom w:val="single" w:sz="12" w:space="1" w:color="0070C0"/>
        </w:pBdr>
        <w:rPr>
          <w:rFonts w:eastAsia="Cambria" w:hAnsi="Cambria" w:cs="Cambria"/>
          <w:szCs w:val="48"/>
        </w:rPr>
      </w:pPr>
      <w:r w:rsidRPr="00BB13A5">
        <w:rPr>
          <w:rFonts w:ascii="Minion Pro" w:hAnsi="Minion Pro"/>
          <w:color w:val="000000" w:themeColor="text1"/>
          <w:sz w:val="24"/>
          <w:szCs w:val="24"/>
        </w:rPr>
        <w:t>Saving the Spreadsheet</w:t>
      </w:r>
    </w:p>
    <w:p w14:paraId="62747857" w14:textId="77777777" w:rsidR="00695B65" w:rsidRDefault="00695B65" w:rsidP="00695B65">
      <w:pPr>
        <w:spacing w:line="20" w:lineRule="atLeast"/>
        <w:ind w:left="108"/>
        <w:rPr>
          <w:rFonts w:ascii="Cambria" w:eastAsia="Cambria" w:hAnsi="Cambria" w:cs="Cambria"/>
          <w:sz w:val="2"/>
          <w:szCs w:val="2"/>
        </w:rPr>
      </w:pPr>
    </w:p>
    <w:p w14:paraId="29398C74" w14:textId="77777777" w:rsidR="00695B65" w:rsidRDefault="00695B65" w:rsidP="00695B65">
      <w:pPr>
        <w:pStyle w:val="BodyText"/>
        <w:spacing w:after="240"/>
      </w:pPr>
      <w:r w:rsidRPr="00C22B1E">
        <w:t>When you have completed entry of all data related to Source of Funding disclosures; save the file as either an Excel Workbook (.xlsx) or a Comma Separated Values (.csv) file.</w:t>
      </w:r>
    </w:p>
    <w:p w14:paraId="1FCE18BB" w14:textId="77777777" w:rsidR="00695B65" w:rsidRDefault="00695B65" w:rsidP="00695B65">
      <w:pPr>
        <w:spacing w:line="200" w:lineRule="atLeast"/>
        <w:ind w:left="148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noProof/>
          <w:sz w:val="20"/>
          <w:szCs w:val="20"/>
        </w:rPr>
        <w:drawing>
          <wp:inline distT="0" distB="0" distL="0" distR="0" wp14:anchorId="045D1972" wp14:editId="02A5D14E">
            <wp:extent cx="5514975" cy="570865"/>
            <wp:effectExtent l="0" t="0" r="9525" b="635"/>
            <wp:docPr id="2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 rotWithShape="1">
                    <a:blip r:embed="rId30" cstate="print"/>
                    <a:srcRect l="4407" t="7692" r="1086"/>
                    <a:stretch/>
                  </pic:blipFill>
                  <pic:spPr bwMode="auto">
                    <a:xfrm>
                      <a:off x="0" y="0"/>
                      <a:ext cx="5521110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978890" w14:textId="77777777" w:rsidR="00695B65" w:rsidRDefault="00695B65" w:rsidP="00695B65">
      <w:pPr>
        <w:spacing w:line="200" w:lineRule="atLeast"/>
        <w:ind w:left="148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noProof/>
          <w:sz w:val="20"/>
          <w:szCs w:val="20"/>
        </w:rPr>
        <w:drawing>
          <wp:inline distT="0" distB="0" distL="0" distR="0" wp14:anchorId="2E5B5B3A" wp14:editId="01C79B44">
            <wp:extent cx="5524500" cy="628008"/>
            <wp:effectExtent l="0" t="0" r="0" b="1270"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 rotWithShape="1">
                    <a:blip r:embed="rId31" cstate="print"/>
                    <a:srcRect l="5342" r="1176"/>
                    <a:stretch/>
                  </pic:blipFill>
                  <pic:spPr bwMode="auto">
                    <a:xfrm>
                      <a:off x="0" y="0"/>
                      <a:ext cx="5546770" cy="630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4B15AD" w14:textId="77777777" w:rsidR="00695B65" w:rsidRDefault="00695B65" w:rsidP="00C00147">
      <w:pPr>
        <w:pStyle w:val="Heading2"/>
        <w:pBdr>
          <w:bottom w:val="single" w:sz="12" w:space="1" w:color="0070C0"/>
        </w:pBdr>
        <w:rPr>
          <w:rFonts w:ascii="Minion Pro" w:hAnsi="Minion Pro"/>
          <w:color w:val="000000" w:themeColor="text1"/>
          <w:sz w:val="24"/>
          <w:szCs w:val="24"/>
        </w:rPr>
      </w:pPr>
    </w:p>
    <w:p w14:paraId="6B2CA0A4" w14:textId="5C90A65D" w:rsidR="00406785" w:rsidRDefault="00406785" w:rsidP="00C00147">
      <w:pPr>
        <w:pStyle w:val="Heading2"/>
        <w:pBdr>
          <w:bottom w:val="single" w:sz="12" w:space="1" w:color="0070C0"/>
        </w:pBdr>
        <w:rPr>
          <w:b/>
          <w:color w:val="FF0000"/>
        </w:rPr>
      </w:pPr>
      <w:r w:rsidRPr="00C00147">
        <w:rPr>
          <w:rFonts w:ascii="Minion Pro" w:hAnsi="Minion Pro"/>
          <w:color w:val="000000" w:themeColor="text1"/>
          <w:sz w:val="24"/>
          <w:szCs w:val="24"/>
        </w:rPr>
        <w:t>QUESTIONS</w:t>
      </w:r>
      <w:r w:rsidRPr="00406785">
        <w:rPr>
          <w:b/>
          <w:color w:val="0070C0"/>
        </w:rPr>
        <w:t>:</w:t>
      </w:r>
    </w:p>
    <w:p w14:paraId="2A1B9210" w14:textId="2293CFC5" w:rsidR="00406785" w:rsidRPr="004D5C02" w:rsidRDefault="00BC6310" w:rsidP="00BC6310">
      <w:pPr>
        <w:pStyle w:val="BodyText"/>
        <w:rPr>
          <w:color w:val="000000" w:themeColor="text1"/>
        </w:rPr>
      </w:pPr>
      <w:r w:rsidRPr="004D5C02">
        <w:rPr>
          <w:color w:val="000000" w:themeColor="text1"/>
        </w:rPr>
        <w:t xml:space="preserve">As always, if you have any questions about </w:t>
      </w:r>
      <w:r w:rsidR="00284B63">
        <w:rPr>
          <w:color w:val="000000" w:themeColor="text1"/>
        </w:rPr>
        <w:t xml:space="preserve">completing the </w:t>
      </w:r>
      <w:r w:rsidR="002C6F3A">
        <w:rPr>
          <w:color w:val="000000" w:themeColor="text1"/>
        </w:rPr>
        <w:t xml:space="preserve">pre-formatted </w:t>
      </w:r>
      <w:r w:rsidR="00284B63">
        <w:rPr>
          <w:color w:val="000000" w:themeColor="text1"/>
        </w:rPr>
        <w:t>Excel Spreadsheet</w:t>
      </w:r>
      <w:r w:rsidRPr="004D5C02">
        <w:rPr>
          <w:color w:val="000000" w:themeColor="text1"/>
        </w:rPr>
        <w:t xml:space="preserve">, please contact our Lobbying Helpdesk at (518) 408-3976 or by emailing helpdesk@jcope.ny.gov.  For any questions about what you need to include in your Filings, please contact our Attorney of the Day at 800-87-ETHICS (800-873-8442), and press ‘2’ when prompted.  </w:t>
      </w:r>
    </w:p>
    <w:sectPr w:rsidR="00406785" w:rsidRPr="004D5C02" w:rsidSect="00BB13A5">
      <w:type w:val="continuous"/>
      <w:pgSz w:w="12240" w:h="15840"/>
      <w:pgMar w:top="1440" w:right="1440" w:bottom="1440" w:left="1440" w:header="720" w:footer="432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Quinn, Carol (JCOPE)" w:date="2019-07-10T20:01:00Z" w:initials="QC(">
    <w:p w14:paraId="0427F3D7" w14:textId="418818F1" w:rsidR="00A81EA2" w:rsidRDefault="00A81EA2">
      <w:pPr>
        <w:pStyle w:val="CommentText"/>
      </w:pPr>
      <w:r>
        <w:rPr>
          <w:rStyle w:val="CommentReference"/>
        </w:rPr>
        <w:annotationRef/>
      </w:r>
      <w:r>
        <w:t>Same issue in chart  below – 8S5 should be Sub Co E not 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427F3D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27F3D7" w16cid:durableId="20D0C2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D4413" w14:textId="77777777" w:rsidR="002B056D" w:rsidRDefault="002B056D" w:rsidP="007F76E4">
      <w:pPr>
        <w:spacing w:after="0" w:line="240" w:lineRule="auto"/>
      </w:pPr>
      <w:r>
        <w:separator/>
      </w:r>
    </w:p>
  </w:endnote>
  <w:endnote w:type="continuationSeparator" w:id="0">
    <w:p w14:paraId="68795AC3" w14:textId="77777777" w:rsidR="002B056D" w:rsidRDefault="002B056D" w:rsidP="007F7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nion Pro SmB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Univers 45 Light">
    <w:panose1 w:val="020B07030305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Minion Pro SmBd" w:hAnsi="Minion Pro SmBd"/>
      </w:rPr>
      <w:id w:val="177482476"/>
      <w:docPartObj>
        <w:docPartGallery w:val="Page Numbers (Bottom of Page)"/>
        <w:docPartUnique/>
      </w:docPartObj>
    </w:sdtPr>
    <w:sdtEndPr/>
    <w:sdtContent>
      <w:sdt>
        <w:sdtPr>
          <w:rPr>
            <w:rFonts w:ascii="Minion Pro SmBd" w:hAnsi="Minion Pro SmBd"/>
          </w:rPr>
          <w:id w:val="1441178013"/>
          <w:docPartObj>
            <w:docPartGallery w:val="Page Numbers (Top of Page)"/>
            <w:docPartUnique/>
          </w:docPartObj>
        </w:sdtPr>
        <w:sdtEndPr/>
        <w:sdtContent>
          <w:p w14:paraId="526AA7EB" w14:textId="77777777" w:rsidR="000E161B" w:rsidRPr="00350C48" w:rsidRDefault="000E161B">
            <w:pPr>
              <w:pStyle w:val="Footer"/>
              <w:jc w:val="center"/>
              <w:rPr>
                <w:rFonts w:ascii="Minion Pro SmBd" w:hAnsi="Minion Pro SmBd"/>
              </w:rPr>
            </w:pPr>
            <w:r w:rsidRPr="00350C48">
              <w:rPr>
                <w:rFonts w:ascii="Minion Pro SmBd" w:hAnsi="Minion Pro SmBd"/>
              </w:rPr>
              <w:t xml:space="preserve"> </w:t>
            </w:r>
            <w:r w:rsidRPr="00350C48">
              <w:rPr>
                <w:rFonts w:ascii="Minion Pro SmBd" w:hAnsi="Minion Pro SmBd"/>
                <w:b/>
                <w:bCs/>
                <w:sz w:val="24"/>
                <w:szCs w:val="24"/>
              </w:rPr>
              <w:fldChar w:fldCharType="begin"/>
            </w:r>
            <w:r w:rsidRPr="00350C48">
              <w:rPr>
                <w:rFonts w:ascii="Minion Pro SmBd" w:hAnsi="Minion Pro SmBd"/>
                <w:b/>
                <w:bCs/>
              </w:rPr>
              <w:instrText xml:space="preserve"> PAGE </w:instrText>
            </w:r>
            <w:r w:rsidRPr="00350C48">
              <w:rPr>
                <w:rFonts w:ascii="Minion Pro SmBd" w:hAnsi="Minion Pro SmBd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Minion Pro SmBd" w:hAnsi="Minion Pro SmBd"/>
                <w:b/>
                <w:bCs/>
                <w:noProof/>
              </w:rPr>
              <w:t>13</w:t>
            </w:r>
            <w:r w:rsidRPr="00350C48">
              <w:rPr>
                <w:rFonts w:ascii="Minion Pro SmBd" w:hAnsi="Minion Pro SmBd"/>
                <w:b/>
                <w:bCs/>
                <w:sz w:val="24"/>
                <w:szCs w:val="24"/>
              </w:rPr>
              <w:fldChar w:fldCharType="end"/>
            </w:r>
            <w:r w:rsidRPr="00350C48">
              <w:rPr>
                <w:rFonts w:ascii="Minion Pro SmBd" w:hAnsi="Minion Pro SmBd"/>
              </w:rPr>
              <w:t xml:space="preserve"> of </w:t>
            </w:r>
            <w:r w:rsidRPr="00350C48">
              <w:rPr>
                <w:rFonts w:ascii="Minion Pro SmBd" w:hAnsi="Minion Pro SmBd"/>
                <w:b/>
                <w:bCs/>
                <w:sz w:val="24"/>
                <w:szCs w:val="24"/>
              </w:rPr>
              <w:fldChar w:fldCharType="begin"/>
            </w:r>
            <w:r w:rsidRPr="00350C48">
              <w:rPr>
                <w:rFonts w:ascii="Minion Pro SmBd" w:hAnsi="Minion Pro SmBd"/>
                <w:b/>
                <w:bCs/>
              </w:rPr>
              <w:instrText xml:space="preserve"> NUMPAGES  </w:instrText>
            </w:r>
            <w:r w:rsidRPr="00350C48">
              <w:rPr>
                <w:rFonts w:ascii="Minion Pro SmBd" w:hAnsi="Minion Pro SmBd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Minion Pro SmBd" w:hAnsi="Minion Pro SmBd"/>
                <w:b/>
                <w:bCs/>
                <w:noProof/>
              </w:rPr>
              <w:t>13</w:t>
            </w:r>
            <w:r w:rsidRPr="00350C48">
              <w:rPr>
                <w:rFonts w:ascii="Minion Pro SmBd" w:hAnsi="Minion Pro SmBd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Minion Pro SmBd" w:hAnsi="Minion Pro SmBd"/>
      </w:rPr>
      <w:id w:val="-1245953181"/>
      <w:docPartObj>
        <w:docPartGallery w:val="Page Numbers (Bottom of Page)"/>
        <w:docPartUnique/>
      </w:docPartObj>
    </w:sdtPr>
    <w:sdtEndPr/>
    <w:sdtContent>
      <w:sdt>
        <w:sdtPr>
          <w:rPr>
            <w:rFonts w:ascii="Minion Pro SmBd" w:hAnsi="Minion Pro SmBd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B106A2B" w14:textId="77777777" w:rsidR="000E161B" w:rsidRPr="009861CD" w:rsidRDefault="000E161B">
            <w:pPr>
              <w:pStyle w:val="Footer"/>
              <w:jc w:val="center"/>
              <w:rPr>
                <w:rFonts w:ascii="Minion Pro SmBd" w:hAnsi="Minion Pro SmBd"/>
              </w:rPr>
            </w:pPr>
            <w:r w:rsidRPr="009861CD">
              <w:rPr>
                <w:rFonts w:ascii="Minion Pro SmBd" w:hAnsi="Minion Pro SmBd"/>
              </w:rPr>
              <w:t xml:space="preserve"> </w:t>
            </w:r>
            <w:r w:rsidRPr="009861CD">
              <w:rPr>
                <w:rFonts w:ascii="Minion Pro SmBd" w:hAnsi="Minion Pro SmBd"/>
                <w:b/>
                <w:bCs/>
                <w:sz w:val="24"/>
                <w:szCs w:val="24"/>
              </w:rPr>
              <w:fldChar w:fldCharType="begin"/>
            </w:r>
            <w:r w:rsidRPr="009861CD">
              <w:rPr>
                <w:rFonts w:ascii="Minion Pro SmBd" w:hAnsi="Minion Pro SmBd"/>
                <w:b/>
                <w:bCs/>
              </w:rPr>
              <w:instrText xml:space="preserve"> PAGE </w:instrText>
            </w:r>
            <w:r w:rsidRPr="009861CD">
              <w:rPr>
                <w:rFonts w:ascii="Minion Pro SmBd" w:hAnsi="Minion Pro SmBd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Minion Pro SmBd" w:hAnsi="Minion Pro SmBd"/>
                <w:b/>
                <w:bCs/>
                <w:noProof/>
              </w:rPr>
              <w:t>1</w:t>
            </w:r>
            <w:r w:rsidRPr="009861CD">
              <w:rPr>
                <w:rFonts w:ascii="Minion Pro SmBd" w:hAnsi="Minion Pro SmBd"/>
                <w:b/>
                <w:bCs/>
                <w:sz w:val="24"/>
                <w:szCs w:val="24"/>
              </w:rPr>
              <w:fldChar w:fldCharType="end"/>
            </w:r>
            <w:r w:rsidRPr="009861CD">
              <w:rPr>
                <w:rFonts w:ascii="Minion Pro SmBd" w:hAnsi="Minion Pro SmBd"/>
              </w:rPr>
              <w:t xml:space="preserve"> of </w:t>
            </w:r>
            <w:r w:rsidRPr="009861CD">
              <w:rPr>
                <w:rFonts w:ascii="Minion Pro SmBd" w:hAnsi="Minion Pro SmBd"/>
                <w:b/>
                <w:bCs/>
                <w:sz w:val="24"/>
                <w:szCs w:val="24"/>
              </w:rPr>
              <w:fldChar w:fldCharType="begin"/>
            </w:r>
            <w:r w:rsidRPr="009861CD">
              <w:rPr>
                <w:rFonts w:ascii="Minion Pro SmBd" w:hAnsi="Minion Pro SmBd"/>
                <w:b/>
                <w:bCs/>
              </w:rPr>
              <w:instrText xml:space="preserve"> NUMPAGES  </w:instrText>
            </w:r>
            <w:r w:rsidRPr="009861CD">
              <w:rPr>
                <w:rFonts w:ascii="Minion Pro SmBd" w:hAnsi="Minion Pro SmBd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Minion Pro SmBd" w:hAnsi="Minion Pro SmBd"/>
                <w:b/>
                <w:bCs/>
                <w:noProof/>
              </w:rPr>
              <w:t>13</w:t>
            </w:r>
            <w:r w:rsidRPr="009861CD">
              <w:rPr>
                <w:rFonts w:ascii="Minion Pro SmBd" w:hAnsi="Minion Pro SmBd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F6E04" w14:textId="77777777" w:rsidR="002B056D" w:rsidRDefault="002B056D" w:rsidP="007F76E4">
      <w:pPr>
        <w:spacing w:after="0" w:line="240" w:lineRule="auto"/>
      </w:pPr>
      <w:r>
        <w:separator/>
      </w:r>
    </w:p>
  </w:footnote>
  <w:footnote w:type="continuationSeparator" w:id="0">
    <w:p w14:paraId="7A49DCD7" w14:textId="77777777" w:rsidR="002B056D" w:rsidRDefault="002B056D" w:rsidP="007F7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71883" w14:textId="77777777" w:rsidR="000E161B" w:rsidRPr="00BC0A4D" w:rsidRDefault="000E161B" w:rsidP="00A552FC">
    <w:pPr>
      <w:pStyle w:val="Header"/>
      <w:pBdr>
        <w:bottom w:val="single" w:sz="8" w:space="1" w:color="F79646" w:themeColor="accent6"/>
      </w:pBdr>
      <w:rPr>
        <w:rFonts w:ascii="Minion Pro" w:hAnsi="Minion Pro"/>
        <w:sz w:val="20"/>
      </w:rPr>
    </w:pPr>
    <w:r w:rsidRPr="00BC0A4D">
      <w:rPr>
        <w:rFonts w:ascii="Minion Pro" w:hAnsi="Minion Pro"/>
      </w:rPr>
      <w:t xml:space="preserve">SoF </w:t>
    </w:r>
    <w:r>
      <w:rPr>
        <w:rFonts w:ascii="Minion Pro" w:hAnsi="Minion Pro"/>
      </w:rPr>
      <w:t>I</w:t>
    </w:r>
    <w:r w:rsidRPr="00BC0A4D">
      <w:rPr>
        <w:rFonts w:ascii="Minion Pro" w:hAnsi="Minion Pro"/>
      </w:rPr>
      <w:t xml:space="preserve">nformation: How to fill out the pre-formatted Excel Spreadsheet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E0E09"/>
    <w:multiLevelType w:val="hybridMultilevel"/>
    <w:tmpl w:val="3482E088"/>
    <w:lvl w:ilvl="0" w:tplc="54FE0FD0">
      <w:start w:val="1"/>
      <w:numFmt w:val="decimal"/>
      <w:lvlText w:val="%1."/>
      <w:lvlJc w:val="left"/>
      <w:pPr>
        <w:ind w:left="680" w:hanging="361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3D205004">
      <w:start w:val="1"/>
      <w:numFmt w:val="bullet"/>
      <w:lvlText w:val="•"/>
      <w:lvlJc w:val="left"/>
      <w:pPr>
        <w:ind w:left="860" w:hanging="360"/>
      </w:pPr>
      <w:rPr>
        <w:rFonts w:hint="default"/>
        <w:w w:val="100"/>
        <w:sz w:val="22"/>
        <w:szCs w:val="22"/>
      </w:rPr>
    </w:lvl>
    <w:lvl w:ilvl="2" w:tplc="04090003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3" w:tplc="3D205004">
      <w:start w:val="1"/>
      <w:numFmt w:val="bullet"/>
      <w:lvlText w:val="•"/>
      <w:lvlJc w:val="left"/>
      <w:pPr>
        <w:ind w:left="2811" w:hanging="360"/>
      </w:pPr>
      <w:rPr>
        <w:rFonts w:hint="default"/>
      </w:rPr>
    </w:lvl>
    <w:lvl w:ilvl="4" w:tplc="293C54B6">
      <w:start w:val="1"/>
      <w:numFmt w:val="bullet"/>
      <w:lvlText w:val="•"/>
      <w:lvlJc w:val="left"/>
      <w:pPr>
        <w:ind w:left="3786" w:hanging="360"/>
      </w:pPr>
      <w:rPr>
        <w:rFonts w:hint="default"/>
      </w:rPr>
    </w:lvl>
    <w:lvl w:ilvl="5" w:tplc="4F46827A">
      <w:start w:val="1"/>
      <w:numFmt w:val="bullet"/>
      <w:lvlText w:val="•"/>
      <w:lvlJc w:val="left"/>
      <w:pPr>
        <w:ind w:left="4762" w:hanging="360"/>
      </w:pPr>
      <w:rPr>
        <w:rFonts w:hint="default"/>
      </w:rPr>
    </w:lvl>
    <w:lvl w:ilvl="6" w:tplc="061A6E60">
      <w:start w:val="1"/>
      <w:numFmt w:val="bullet"/>
      <w:lvlText w:val="•"/>
      <w:lvlJc w:val="left"/>
      <w:pPr>
        <w:ind w:left="5737" w:hanging="360"/>
      </w:pPr>
      <w:rPr>
        <w:rFonts w:hint="default"/>
      </w:rPr>
    </w:lvl>
    <w:lvl w:ilvl="7" w:tplc="F59CF4C2">
      <w:start w:val="1"/>
      <w:numFmt w:val="bullet"/>
      <w:lvlText w:val="•"/>
      <w:lvlJc w:val="left"/>
      <w:pPr>
        <w:ind w:left="6713" w:hanging="360"/>
      </w:pPr>
      <w:rPr>
        <w:rFonts w:hint="default"/>
      </w:rPr>
    </w:lvl>
    <w:lvl w:ilvl="8" w:tplc="3FDAEFEE">
      <w:start w:val="1"/>
      <w:numFmt w:val="bullet"/>
      <w:lvlText w:val="•"/>
      <w:lvlJc w:val="left"/>
      <w:pPr>
        <w:ind w:left="7688" w:hanging="360"/>
      </w:pPr>
      <w:rPr>
        <w:rFonts w:hint="default"/>
      </w:rPr>
    </w:lvl>
  </w:abstractNum>
  <w:abstractNum w:abstractNumId="1" w15:restartNumberingAfterBreak="0">
    <w:nsid w:val="05164178"/>
    <w:multiLevelType w:val="hybridMultilevel"/>
    <w:tmpl w:val="DA00DA38"/>
    <w:lvl w:ilvl="0" w:tplc="1E7003AA">
      <w:start w:val="1"/>
      <w:numFmt w:val="decimal"/>
      <w:lvlText w:val="%1."/>
      <w:lvlJc w:val="left"/>
      <w:pPr>
        <w:ind w:left="360" w:hanging="360"/>
      </w:pPr>
      <w:rPr>
        <w:rFonts w:ascii="Minion Pro" w:hAnsi="Minion Pro" w:hint="default"/>
        <w:b w:val="0"/>
        <w:color w:val="0070C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3B5F10"/>
    <w:multiLevelType w:val="hybridMultilevel"/>
    <w:tmpl w:val="6136D6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4A43E4"/>
    <w:multiLevelType w:val="hybridMultilevel"/>
    <w:tmpl w:val="AE940CEC"/>
    <w:lvl w:ilvl="0" w:tplc="3D20500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33439E"/>
    <w:multiLevelType w:val="hybridMultilevel"/>
    <w:tmpl w:val="486CE9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C48102">
      <w:start w:val="1"/>
      <w:numFmt w:val="lowerLetter"/>
      <w:lvlText w:val="(%2)"/>
      <w:lvlJc w:val="left"/>
      <w:pPr>
        <w:ind w:left="1800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044914"/>
    <w:multiLevelType w:val="hybridMultilevel"/>
    <w:tmpl w:val="84B0F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F623D"/>
    <w:multiLevelType w:val="hybridMultilevel"/>
    <w:tmpl w:val="B34E24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46ED068">
      <w:start w:val="1"/>
      <w:numFmt w:val="bullet"/>
      <w:lvlText w:val="•"/>
      <w:lvlJc w:val="left"/>
      <w:pPr>
        <w:ind w:left="1613" w:hanging="360"/>
      </w:pPr>
      <w:rPr>
        <w:rFonts w:hint="default"/>
      </w:rPr>
    </w:lvl>
    <w:lvl w:ilvl="2" w:tplc="D0B2FACE">
      <w:start w:val="1"/>
      <w:numFmt w:val="bullet"/>
      <w:lvlText w:val="•"/>
      <w:lvlJc w:val="left"/>
      <w:pPr>
        <w:ind w:left="2506" w:hanging="360"/>
      </w:pPr>
      <w:rPr>
        <w:rFonts w:hint="default"/>
      </w:rPr>
    </w:lvl>
    <w:lvl w:ilvl="3" w:tplc="57C0DF3C">
      <w:start w:val="1"/>
      <w:numFmt w:val="bullet"/>
      <w:lvlText w:val="•"/>
      <w:lvlJc w:val="left"/>
      <w:pPr>
        <w:ind w:left="3399" w:hanging="360"/>
      </w:pPr>
      <w:rPr>
        <w:rFonts w:hint="default"/>
      </w:rPr>
    </w:lvl>
    <w:lvl w:ilvl="4" w:tplc="9F6A34FC">
      <w:start w:val="1"/>
      <w:numFmt w:val="bullet"/>
      <w:lvlText w:val="•"/>
      <w:lvlJc w:val="left"/>
      <w:pPr>
        <w:ind w:left="4293" w:hanging="360"/>
      </w:pPr>
      <w:rPr>
        <w:rFonts w:hint="default"/>
      </w:rPr>
    </w:lvl>
    <w:lvl w:ilvl="5" w:tplc="32F40854">
      <w:start w:val="1"/>
      <w:numFmt w:val="bullet"/>
      <w:lvlText w:val="•"/>
      <w:lvlJc w:val="left"/>
      <w:pPr>
        <w:ind w:left="5186" w:hanging="360"/>
      </w:pPr>
      <w:rPr>
        <w:rFonts w:hint="default"/>
      </w:rPr>
    </w:lvl>
    <w:lvl w:ilvl="6" w:tplc="DFE878D2">
      <w:start w:val="1"/>
      <w:numFmt w:val="bullet"/>
      <w:lvlText w:val="•"/>
      <w:lvlJc w:val="left"/>
      <w:pPr>
        <w:ind w:left="6079" w:hanging="360"/>
      </w:pPr>
      <w:rPr>
        <w:rFonts w:hint="default"/>
      </w:rPr>
    </w:lvl>
    <w:lvl w:ilvl="7" w:tplc="B73CEFFE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A8FE9C2C">
      <w:start w:val="1"/>
      <w:numFmt w:val="bullet"/>
      <w:lvlText w:val="•"/>
      <w:lvlJc w:val="left"/>
      <w:pPr>
        <w:ind w:left="7865" w:hanging="360"/>
      </w:pPr>
      <w:rPr>
        <w:rFonts w:hint="default"/>
      </w:rPr>
    </w:lvl>
  </w:abstractNum>
  <w:abstractNum w:abstractNumId="7" w15:restartNumberingAfterBreak="0">
    <w:nsid w:val="1C157F04"/>
    <w:multiLevelType w:val="hybridMultilevel"/>
    <w:tmpl w:val="06043584"/>
    <w:lvl w:ilvl="0" w:tplc="9AC6084A">
      <w:start w:val="1"/>
      <w:numFmt w:val="lowerRoman"/>
      <w:lvlText w:val="(%1)"/>
      <w:lvlJc w:val="left"/>
      <w:pPr>
        <w:ind w:left="7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22C76C82"/>
    <w:multiLevelType w:val="hybridMultilevel"/>
    <w:tmpl w:val="EDC67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9E1"/>
    <w:multiLevelType w:val="hybridMultilevel"/>
    <w:tmpl w:val="14F2C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6388B"/>
    <w:multiLevelType w:val="hybridMultilevel"/>
    <w:tmpl w:val="FC5E6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A0128"/>
    <w:multiLevelType w:val="hybridMultilevel"/>
    <w:tmpl w:val="88D851FC"/>
    <w:lvl w:ilvl="0" w:tplc="B63A6FD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79646" w:themeColor="accent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712248"/>
    <w:multiLevelType w:val="hybridMultilevel"/>
    <w:tmpl w:val="9B688E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D75B7"/>
    <w:multiLevelType w:val="hybridMultilevel"/>
    <w:tmpl w:val="A3068E52"/>
    <w:lvl w:ilvl="0" w:tplc="F85C6DA6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9AA4C03"/>
    <w:multiLevelType w:val="hybridMultilevel"/>
    <w:tmpl w:val="94306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E3AD3"/>
    <w:multiLevelType w:val="hybridMultilevel"/>
    <w:tmpl w:val="951009F4"/>
    <w:lvl w:ilvl="0" w:tplc="1E7003AA">
      <w:start w:val="1"/>
      <w:numFmt w:val="decimal"/>
      <w:lvlText w:val="%1."/>
      <w:lvlJc w:val="left"/>
      <w:pPr>
        <w:ind w:left="360" w:hanging="360"/>
      </w:pPr>
      <w:rPr>
        <w:rFonts w:ascii="Minion Pro" w:hAnsi="Minion Pro" w:hint="default"/>
        <w:b w:val="0"/>
        <w:color w:val="0070C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4C431F"/>
    <w:multiLevelType w:val="multilevel"/>
    <w:tmpl w:val="71646F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7" w15:restartNumberingAfterBreak="0">
    <w:nsid w:val="4E05605A"/>
    <w:multiLevelType w:val="hybridMultilevel"/>
    <w:tmpl w:val="0DCA6A42"/>
    <w:lvl w:ilvl="0" w:tplc="32B0EF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79646" w:themeColor="accent6"/>
      </w:rPr>
    </w:lvl>
    <w:lvl w:ilvl="1" w:tplc="2C6A62E6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  <w:b w:val="0"/>
        <w:sz w:val="22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052B10"/>
    <w:multiLevelType w:val="hybridMultilevel"/>
    <w:tmpl w:val="BD1C9504"/>
    <w:lvl w:ilvl="0" w:tplc="9AC6084A">
      <w:start w:val="1"/>
      <w:numFmt w:val="lowerRoman"/>
      <w:lvlText w:val="(%1)"/>
      <w:lvlJc w:val="left"/>
      <w:pPr>
        <w:ind w:left="7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 w15:restartNumberingAfterBreak="0">
    <w:nsid w:val="5C0323EF"/>
    <w:multiLevelType w:val="hybridMultilevel"/>
    <w:tmpl w:val="A48621B8"/>
    <w:lvl w:ilvl="0" w:tplc="A72A908E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A06FFF"/>
    <w:multiLevelType w:val="hybridMultilevel"/>
    <w:tmpl w:val="951009F4"/>
    <w:lvl w:ilvl="0" w:tplc="1E7003AA">
      <w:start w:val="1"/>
      <w:numFmt w:val="decimal"/>
      <w:lvlText w:val="%1."/>
      <w:lvlJc w:val="left"/>
      <w:pPr>
        <w:ind w:left="360" w:hanging="360"/>
      </w:pPr>
      <w:rPr>
        <w:rFonts w:ascii="Minion Pro" w:hAnsi="Minion Pro" w:hint="default"/>
        <w:b w:val="0"/>
        <w:color w:val="0070C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917DF9"/>
    <w:multiLevelType w:val="hybridMultilevel"/>
    <w:tmpl w:val="D4E2782A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69FC27EC"/>
    <w:multiLevelType w:val="hybridMultilevel"/>
    <w:tmpl w:val="6A383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46ED068">
      <w:start w:val="1"/>
      <w:numFmt w:val="bullet"/>
      <w:lvlText w:val="•"/>
      <w:lvlJc w:val="left"/>
      <w:pPr>
        <w:ind w:left="1613" w:hanging="360"/>
      </w:pPr>
      <w:rPr>
        <w:rFonts w:hint="default"/>
      </w:rPr>
    </w:lvl>
    <w:lvl w:ilvl="2" w:tplc="D0B2FACE">
      <w:start w:val="1"/>
      <w:numFmt w:val="bullet"/>
      <w:lvlText w:val="•"/>
      <w:lvlJc w:val="left"/>
      <w:pPr>
        <w:ind w:left="2506" w:hanging="360"/>
      </w:pPr>
      <w:rPr>
        <w:rFonts w:hint="default"/>
      </w:rPr>
    </w:lvl>
    <w:lvl w:ilvl="3" w:tplc="57C0DF3C">
      <w:start w:val="1"/>
      <w:numFmt w:val="bullet"/>
      <w:lvlText w:val="•"/>
      <w:lvlJc w:val="left"/>
      <w:pPr>
        <w:ind w:left="3399" w:hanging="360"/>
      </w:pPr>
      <w:rPr>
        <w:rFonts w:hint="default"/>
      </w:rPr>
    </w:lvl>
    <w:lvl w:ilvl="4" w:tplc="9F6A34FC">
      <w:start w:val="1"/>
      <w:numFmt w:val="bullet"/>
      <w:lvlText w:val="•"/>
      <w:lvlJc w:val="left"/>
      <w:pPr>
        <w:ind w:left="4293" w:hanging="360"/>
      </w:pPr>
      <w:rPr>
        <w:rFonts w:hint="default"/>
      </w:rPr>
    </w:lvl>
    <w:lvl w:ilvl="5" w:tplc="32F40854">
      <w:start w:val="1"/>
      <w:numFmt w:val="bullet"/>
      <w:lvlText w:val="•"/>
      <w:lvlJc w:val="left"/>
      <w:pPr>
        <w:ind w:left="5186" w:hanging="360"/>
      </w:pPr>
      <w:rPr>
        <w:rFonts w:hint="default"/>
      </w:rPr>
    </w:lvl>
    <w:lvl w:ilvl="6" w:tplc="DFE878D2">
      <w:start w:val="1"/>
      <w:numFmt w:val="bullet"/>
      <w:lvlText w:val="•"/>
      <w:lvlJc w:val="left"/>
      <w:pPr>
        <w:ind w:left="6079" w:hanging="360"/>
      </w:pPr>
      <w:rPr>
        <w:rFonts w:hint="default"/>
      </w:rPr>
    </w:lvl>
    <w:lvl w:ilvl="7" w:tplc="B73CEFFE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A8FE9C2C">
      <w:start w:val="1"/>
      <w:numFmt w:val="bullet"/>
      <w:lvlText w:val="•"/>
      <w:lvlJc w:val="left"/>
      <w:pPr>
        <w:ind w:left="7865" w:hanging="360"/>
      </w:pPr>
      <w:rPr>
        <w:rFonts w:hint="default"/>
      </w:rPr>
    </w:lvl>
  </w:abstractNum>
  <w:abstractNum w:abstractNumId="23" w15:restartNumberingAfterBreak="0">
    <w:nsid w:val="701B1AA4"/>
    <w:multiLevelType w:val="hybridMultilevel"/>
    <w:tmpl w:val="600C3E80"/>
    <w:lvl w:ilvl="0" w:tplc="56C8C40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E66F85"/>
    <w:multiLevelType w:val="hybridMultilevel"/>
    <w:tmpl w:val="1D14DD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CC0727"/>
    <w:multiLevelType w:val="hybridMultilevel"/>
    <w:tmpl w:val="2C58BA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46ED068">
      <w:start w:val="1"/>
      <w:numFmt w:val="bullet"/>
      <w:lvlText w:val="•"/>
      <w:lvlJc w:val="left"/>
      <w:pPr>
        <w:ind w:left="1613" w:hanging="360"/>
      </w:pPr>
      <w:rPr>
        <w:rFonts w:hint="default"/>
      </w:rPr>
    </w:lvl>
    <w:lvl w:ilvl="2" w:tplc="D0B2FACE">
      <w:start w:val="1"/>
      <w:numFmt w:val="bullet"/>
      <w:lvlText w:val="•"/>
      <w:lvlJc w:val="left"/>
      <w:pPr>
        <w:ind w:left="2506" w:hanging="360"/>
      </w:pPr>
      <w:rPr>
        <w:rFonts w:hint="default"/>
      </w:rPr>
    </w:lvl>
    <w:lvl w:ilvl="3" w:tplc="57C0DF3C">
      <w:start w:val="1"/>
      <w:numFmt w:val="bullet"/>
      <w:lvlText w:val="•"/>
      <w:lvlJc w:val="left"/>
      <w:pPr>
        <w:ind w:left="3399" w:hanging="360"/>
      </w:pPr>
      <w:rPr>
        <w:rFonts w:hint="default"/>
      </w:rPr>
    </w:lvl>
    <w:lvl w:ilvl="4" w:tplc="9F6A34FC">
      <w:start w:val="1"/>
      <w:numFmt w:val="bullet"/>
      <w:lvlText w:val="•"/>
      <w:lvlJc w:val="left"/>
      <w:pPr>
        <w:ind w:left="4293" w:hanging="360"/>
      </w:pPr>
      <w:rPr>
        <w:rFonts w:hint="default"/>
      </w:rPr>
    </w:lvl>
    <w:lvl w:ilvl="5" w:tplc="32F40854">
      <w:start w:val="1"/>
      <w:numFmt w:val="bullet"/>
      <w:lvlText w:val="•"/>
      <w:lvlJc w:val="left"/>
      <w:pPr>
        <w:ind w:left="5186" w:hanging="360"/>
      </w:pPr>
      <w:rPr>
        <w:rFonts w:hint="default"/>
      </w:rPr>
    </w:lvl>
    <w:lvl w:ilvl="6" w:tplc="DFE878D2">
      <w:start w:val="1"/>
      <w:numFmt w:val="bullet"/>
      <w:lvlText w:val="•"/>
      <w:lvlJc w:val="left"/>
      <w:pPr>
        <w:ind w:left="6079" w:hanging="360"/>
      </w:pPr>
      <w:rPr>
        <w:rFonts w:hint="default"/>
      </w:rPr>
    </w:lvl>
    <w:lvl w:ilvl="7" w:tplc="B73CEFFE">
      <w:start w:val="1"/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A8FE9C2C">
      <w:start w:val="1"/>
      <w:numFmt w:val="bullet"/>
      <w:lvlText w:val="•"/>
      <w:lvlJc w:val="left"/>
      <w:pPr>
        <w:ind w:left="7865" w:hanging="360"/>
      </w:pPr>
      <w:rPr>
        <w:rFonts w:hint="default"/>
      </w:rPr>
    </w:lvl>
  </w:abstractNum>
  <w:abstractNum w:abstractNumId="26" w15:restartNumberingAfterBreak="0">
    <w:nsid w:val="7B0676DB"/>
    <w:multiLevelType w:val="hybridMultilevel"/>
    <w:tmpl w:val="F26E0334"/>
    <w:lvl w:ilvl="0" w:tplc="0916DB5A">
      <w:start w:val="1"/>
      <w:numFmt w:val="bullet"/>
      <w:lvlText w:val="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27D2E630">
      <w:start w:val="1"/>
      <w:numFmt w:val="bullet"/>
      <w:lvlText w:val=""/>
      <w:lvlJc w:val="left"/>
      <w:pPr>
        <w:ind w:left="1440" w:hanging="360"/>
      </w:pPr>
      <w:rPr>
        <w:rFonts w:ascii="Wingdings" w:hAnsi="Wingdings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9"/>
  </w:num>
  <w:num w:numId="4">
    <w:abstractNumId w:val="18"/>
  </w:num>
  <w:num w:numId="5">
    <w:abstractNumId w:val="24"/>
  </w:num>
  <w:num w:numId="6">
    <w:abstractNumId w:val="7"/>
  </w:num>
  <w:num w:numId="7">
    <w:abstractNumId w:val="26"/>
  </w:num>
  <w:num w:numId="8">
    <w:abstractNumId w:val="25"/>
  </w:num>
  <w:num w:numId="9">
    <w:abstractNumId w:val="19"/>
  </w:num>
  <w:num w:numId="10">
    <w:abstractNumId w:val="10"/>
  </w:num>
  <w:num w:numId="11">
    <w:abstractNumId w:val="23"/>
  </w:num>
  <w:num w:numId="12">
    <w:abstractNumId w:val="13"/>
  </w:num>
  <w:num w:numId="13">
    <w:abstractNumId w:val="6"/>
  </w:num>
  <w:num w:numId="14">
    <w:abstractNumId w:val="20"/>
  </w:num>
  <w:num w:numId="15">
    <w:abstractNumId w:val="4"/>
  </w:num>
  <w:num w:numId="16">
    <w:abstractNumId w:val="5"/>
  </w:num>
  <w:num w:numId="17">
    <w:abstractNumId w:val="21"/>
  </w:num>
  <w:num w:numId="18">
    <w:abstractNumId w:val="0"/>
  </w:num>
  <w:num w:numId="19">
    <w:abstractNumId w:val="11"/>
  </w:num>
  <w:num w:numId="20">
    <w:abstractNumId w:val="15"/>
  </w:num>
  <w:num w:numId="21">
    <w:abstractNumId w:val="3"/>
  </w:num>
  <w:num w:numId="22">
    <w:abstractNumId w:val="16"/>
  </w:num>
  <w:num w:numId="23">
    <w:abstractNumId w:val="14"/>
  </w:num>
  <w:num w:numId="24">
    <w:abstractNumId w:val="8"/>
  </w:num>
  <w:num w:numId="25">
    <w:abstractNumId w:val="12"/>
  </w:num>
  <w:num w:numId="26">
    <w:abstractNumId w:val="2"/>
  </w:num>
  <w:num w:numId="2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Quinn, Carol (JCOPE)">
    <w15:presenceInfo w15:providerId="AD" w15:userId="S-1-5-21-1141342763-1778295836-3201674781-452210"/>
  </w15:person>
  <w15:person w15:author="Wiesnet, Christina (JCOPE)">
    <w15:presenceInfo w15:providerId="AD" w15:userId="S-1-5-21-1141342763-1778295836-3201674781-4521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4F8"/>
    <w:rsid w:val="000210D2"/>
    <w:rsid w:val="0002454A"/>
    <w:rsid w:val="00032A20"/>
    <w:rsid w:val="000375AD"/>
    <w:rsid w:val="00044E82"/>
    <w:rsid w:val="00046ABD"/>
    <w:rsid w:val="00054862"/>
    <w:rsid w:val="00061B6E"/>
    <w:rsid w:val="00066966"/>
    <w:rsid w:val="000674D8"/>
    <w:rsid w:val="000718D4"/>
    <w:rsid w:val="00072F90"/>
    <w:rsid w:val="00074CDF"/>
    <w:rsid w:val="000922D8"/>
    <w:rsid w:val="00094573"/>
    <w:rsid w:val="000A5FFB"/>
    <w:rsid w:val="000B483B"/>
    <w:rsid w:val="000C51B9"/>
    <w:rsid w:val="000E161B"/>
    <w:rsid w:val="000E26C4"/>
    <w:rsid w:val="001046F4"/>
    <w:rsid w:val="0010494E"/>
    <w:rsid w:val="00106FCF"/>
    <w:rsid w:val="00111162"/>
    <w:rsid w:val="001122DC"/>
    <w:rsid w:val="00126B66"/>
    <w:rsid w:val="00133C7F"/>
    <w:rsid w:val="00156701"/>
    <w:rsid w:val="00161B04"/>
    <w:rsid w:val="00170697"/>
    <w:rsid w:val="001755B7"/>
    <w:rsid w:val="001A0CE6"/>
    <w:rsid w:val="001B2A8E"/>
    <w:rsid w:val="001B3B9F"/>
    <w:rsid w:val="001B5F6B"/>
    <w:rsid w:val="001B605C"/>
    <w:rsid w:val="001C0117"/>
    <w:rsid w:val="001D177D"/>
    <w:rsid w:val="001E7F15"/>
    <w:rsid w:val="00202F9D"/>
    <w:rsid w:val="002050F1"/>
    <w:rsid w:val="00220492"/>
    <w:rsid w:val="00221BB5"/>
    <w:rsid w:val="00226CB9"/>
    <w:rsid w:val="00231C3A"/>
    <w:rsid w:val="00232640"/>
    <w:rsid w:val="0024002C"/>
    <w:rsid w:val="00242346"/>
    <w:rsid w:val="002461B0"/>
    <w:rsid w:val="00253038"/>
    <w:rsid w:val="00254A80"/>
    <w:rsid w:val="00262E37"/>
    <w:rsid w:val="0027031B"/>
    <w:rsid w:val="00274124"/>
    <w:rsid w:val="00283E64"/>
    <w:rsid w:val="00284B63"/>
    <w:rsid w:val="00290619"/>
    <w:rsid w:val="002B056D"/>
    <w:rsid w:val="002B1C46"/>
    <w:rsid w:val="002B3E18"/>
    <w:rsid w:val="002B6975"/>
    <w:rsid w:val="002C6F3A"/>
    <w:rsid w:val="002F6903"/>
    <w:rsid w:val="00312125"/>
    <w:rsid w:val="00333F3E"/>
    <w:rsid w:val="0034595A"/>
    <w:rsid w:val="00350C48"/>
    <w:rsid w:val="003513EE"/>
    <w:rsid w:val="00357EBD"/>
    <w:rsid w:val="00370CA8"/>
    <w:rsid w:val="003835B2"/>
    <w:rsid w:val="00386FB1"/>
    <w:rsid w:val="0039361A"/>
    <w:rsid w:val="003A6A27"/>
    <w:rsid w:val="003A7CE2"/>
    <w:rsid w:val="003B7725"/>
    <w:rsid w:val="003B7F20"/>
    <w:rsid w:val="003D709F"/>
    <w:rsid w:val="003E1753"/>
    <w:rsid w:val="003E7F16"/>
    <w:rsid w:val="00405C83"/>
    <w:rsid w:val="00406785"/>
    <w:rsid w:val="0042283F"/>
    <w:rsid w:val="00435938"/>
    <w:rsid w:val="0044296A"/>
    <w:rsid w:val="00447BC7"/>
    <w:rsid w:val="004571E6"/>
    <w:rsid w:val="00466080"/>
    <w:rsid w:val="00474788"/>
    <w:rsid w:val="00483B4C"/>
    <w:rsid w:val="004964E2"/>
    <w:rsid w:val="004A66BB"/>
    <w:rsid w:val="004B7C24"/>
    <w:rsid w:val="004D5C02"/>
    <w:rsid w:val="004E2140"/>
    <w:rsid w:val="004F4595"/>
    <w:rsid w:val="004F533F"/>
    <w:rsid w:val="00501C98"/>
    <w:rsid w:val="005105E4"/>
    <w:rsid w:val="00511DE0"/>
    <w:rsid w:val="00520DA8"/>
    <w:rsid w:val="00524952"/>
    <w:rsid w:val="00542053"/>
    <w:rsid w:val="00552730"/>
    <w:rsid w:val="00556231"/>
    <w:rsid w:val="005725E4"/>
    <w:rsid w:val="005758A3"/>
    <w:rsid w:val="00587BCB"/>
    <w:rsid w:val="00592454"/>
    <w:rsid w:val="00597C61"/>
    <w:rsid w:val="005C7B65"/>
    <w:rsid w:val="005D0FA8"/>
    <w:rsid w:val="005D675C"/>
    <w:rsid w:val="005E00DF"/>
    <w:rsid w:val="005E08C0"/>
    <w:rsid w:val="005F5D9E"/>
    <w:rsid w:val="00606E55"/>
    <w:rsid w:val="00610CCE"/>
    <w:rsid w:val="00611F74"/>
    <w:rsid w:val="00616919"/>
    <w:rsid w:val="00625B38"/>
    <w:rsid w:val="00634E79"/>
    <w:rsid w:val="006351A4"/>
    <w:rsid w:val="00636355"/>
    <w:rsid w:val="006374F5"/>
    <w:rsid w:val="00645230"/>
    <w:rsid w:val="006646E1"/>
    <w:rsid w:val="0068032C"/>
    <w:rsid w:val="00683B72"/>
    <w:rsid w:val="0069208D"/>
    <w:rsid w:val="00695062"/>
    <w:rsid w:val="00695B65"/>
    <w:rsid w:val="006B04F8"/>
    <w:rsid w:val="006B664D"/>
    <w:rsid w:val="006C58B0"/>
    <w:rsid w:val="006E5E1D"/>
    <w:rsid w:val="006E63B3"/>
    <w:rsid w:val="0070145D"/>
    <w:rsid w:val="00702339"/>
    <w:rsid w:val="00704400"/>
    <w:rsid w:val="00712559"/>
    <w:rsid w:val="00727E10"/>
    <w:rsid w:val="0075191C"/>
    <w:rsid w:val="00754447"/>
    <w:rsid w:val="007870EA"/>
    <w:rsid w:val="00793A14"/>
    <w:rsid w:val="007B2085"/>
    <w:rsid w:val="007C419D"/>
    <w:rsid w:val="007C7823"/>
    <w:rsid w:val="007D0849"/>
    <w:rsid w:val="007E3902"/>
    <w:rsid w:val="007E5F40"/>
    <w:rsid w:val="007E68F7"/>
    <w:rsid w:val="007F389E"/>
    <w:rsid w:val="007F76E4"/>
    <w:rsid w:val="00806566"/>
    <w:rsid w:val="00813F99"/>
    <w:rsid w:val="0081425E"/>
    <w:rsid w:val="0082178F"/>
    <w:rsid w:val="00824B06"/>
    <w:rsid w:val="00834675"/>
    <w:rsid w:val="00840AA2"/>
    <w:rsid w:val="00842490"/>
    <w:rsid w:val="008426E3"/>
    <w:rsid w:val="00853496"/>
    <w:rsid w:val="00853B7E"/>
    <w:rsid w:val="00856CCD"/>
    <w:rsid w:val="00864199"/>
    <w:rsid w:val="00876085"/>
    <w:rsid w:val="00884D3B"/>
    <w:rsid w:val="00887C1D"/>
    <w:rsid w:val="00890D06"/>
    <w:rsid w:val="008A0661"/>
    <w:rsid w:val="008A1E54"/>
    <w:rsid w:val="008A1E78"/>
    <w:rsid w:val="008A6D7A"/>
    <w:rsid w:val="008A759B"/>
    <w:rsid w:val="008B5048"/>
    <w:rsid w:val="008C4CEA"/>
    <w:rsid w:val="008D18A8"/>
    <w:rsid w:val="008D19A5"/>
    <w:rsid w:val="008E4A2A"/>
    <w:rsid w:val="008F00CA"/>
    <w:rsid w:val="00900122"/>
    <w:rsid w:val="009005AF"/>
    <w:rsid w:val="009120B8"/>
    <w:rsid w:val="009143EE"/>
    <w:rsid w:val="00917D48"/>
    <w:rsid w:val="00924F7C"/>
    <w:rsid w:val="009678A1"/>
    <w:rsid w:val="009746EC"/>
    <w:rsid w:val="009861CD"/>
    <w:rsid w:val="009A251E"/>
    <w:rsid w:val="009B22D3"/>
    <w:rsid w:val="009B3B49"/>
    <w:rsid w:val="009B48A3"/>
    <w:rsid w:val="009C14B6"/>
    <w:rsid w:val="009E36AA"/>
    <w:rsid w:val="009E3E62"/>
    <w:rsid w:val="009E6133"/>
    <w:rsid w:val="009F513F"/>
    <w:rsid w:val="009F58E3"/>
    <w:rsid w:val="009F74BF"/>
    <w:rsid w:val="00A00123"/>
    <w:rsid w:val="00A00346"/>
    <w:rsid w:val="00A130F6"/>
    <w:rsid w:val="00A23FB3"/>
    <w:rsid w:val="00A32CAA"/>
    <w:rsid w:val="00A552FC"/>
    <w:rsid w:val="00A67178"/>
    <w:rsid w:val="00A75B0D"/>
    <w:rsid w:val="00A77120"/>
    <w:rsid w:val="00A81EA2"/>
    <w:rsid w:val="00A82B87"/>
    <w:rsid w:val="00A87AD5"/>
    <w:rsid w:val="00A90DD4"/>
    <w:rsid w:val="00A97134"/>
    <w:rsid w:val="00AA1D3E"/>
    <w:rsid w:val="00AA321B"/>
    <w:rsid w:val="00AA373C"/>
    <w:rsid w:val="00AA556C"/>
    <w:rsid w:val="00AC0BCB"/>
    <w:rsid w:val="00AC3ABF"/>
    <w:rsid w:val="00AD0100"/>
    <w:rsid w:val="00AD1967"/>
    <w:rsid w:val="00AE0364"/>
    <w:rsid w:val="00AF2B34"/>
    <w:rsid w:val="00AF632F"/>
    <w:rsid w:val="00B02AD8"/>
    <w:rsid w:val="00B4033F"/>
    <w:rsid w:val="00B50E4B"/>
    <w:rsid w:val="00B62B7A"/>
    <w:rsid w:val="00B67773"/>
    <w:rsid w:val="00B80241"/>
    <w:rsid w:val="00B844BB"/>
    <w:rsid w:val="00BA5FF0"/>
    <w:rsid w:val="00BB13A5"/>
    <w:rsid w:val="00BB6F71"/>
    <w:rsid w:val="00BC0A4D"/>
    <w:rsid w:val="00BC1AE6"/>
    <w:rsid w:val="00BC6310"/>
    <w:rsid w:val="00BD7CDC"/>
    <w:rsid w:val="00BE0BC7"/>
    <w:rsid w:val="00BE16B3"/>
    <w:rsid w:val="00BE1D3E"/>
    <w:rsid w:val="00BF41A1"/>
    <w:rsid w:val="00C00147"/>
    <w:rsid w:val="00C02A94"/>
    <w:rsid w:val="00C23D8E"/>
    <w:rsid w:val="00C307C3"/>
    <w:rsid w:val="00C4171E"/>
    <w:rsid w:val="00C84F57"/>
    <w:rsid w:val="00C93699"/>
    <w:rsid w:val="00CA0585"/>
    <w:rsid w:val="00CA2F2C"/>
    <w:rsid w:val="00CC2DFC"/>
    <w:rsid w:val="00CC48B1"/>
    <w:rsid w:val="00CD6DFC"/>
    <w:rsid w:val="00CE6865"/>
    <w:rsid w:val="00CF2B86"/>
    <w:rsid w:val="00D046B9"/>
    <w:rsid w:val="00D10EF3"/>
    <w:rsid w:val="00D25D01"/>
    <w:rsid w:val="00D537D5"/>
    <w:rsid w:val="00D70398"/>
    <w:rsid w:val="00DA07F8"/>
    <w:rsid w:val="00DB09EE"/>
    <w:rsid w:val="00DB1C93"/>
    <w:rsid w:val="00DB5B66"/>
    <w:rsid w:val="00DC0E21"/>
    <w:rsid w:val="00DC2093"/>
    <w:rsid w:val="00DC3C71"/>
    <w:rsid w:val="00DD7744"/>
    <w:rsid w:val="00DE05D1"/>
    <w:rsid w:val="00DE4F9C"/>
    <w:rsid w:val="00DF72E2"/>
    <w:rsid w:val="00E05E34"/>
    <w:rsid w:val="00E51513"/>
    <w:rsid w:val="00E54422"/>
    <w:rsid w:val="00E64336"/>
    <w:rsid w:val="00E643F3"/>
    <w:rsid w:val="00E713C9"/>
    <w:rsid w:val="00EA263C"/>
    <w:rsid w:val="00EA6DD8"/>
    <w:rsid w:val="00EB304D"/>
    <w:rsid w:val="00EB34CC"/>
    <w:rsid w:val="00ED564E"/>
    <w:rsid w:val="00F05F8B"/>
    <w:rsid w:val="00F07E05"/>
    <w:rsid w:val="00F157DA"/>
    <w:rsid w:val="00F24FD0"/>
    <w:rsid w:val="00F25FF5"/>
    <w:rsid w:val="00F30177"/>
    <w:rsid w:val="00F324B5"/>
    <w:rsid w:val="00F51905"/>
    <w:rsid w:val="00F6114E"/>
    <w:rsid w:val="00F670A4"/>
    <w:rsid w:val="00F77163"/>
    <w:rsid w:val="00F77D3F"/>
    <w:rsid w:val="00F91090"/>
    <w:rsid w:val="00F94299"/>
    <w:rsid w:val="00FA3B06"/>
    <w:rsid w:val="00FA573D"/>
    <w:rsid w:val="00FA7E1F"/>
    <w:rsid w:val="00FD17D3"/>
    <w:rsid w:val="00FD46B8"/>
    <w:rsid w:val="00FE1514"/>
    <w:rsid w:val="00FF12D9"/>
    <w:rsid w:val="00FF6971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AFBED"/>
  <w15:chartTrackingRefBased/>
  <w15:docId w15:val="{266C8CC9-1F32-4393-A7D6-CDB416A77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B04F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04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A07F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E3E6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Content">
    <w:name w:val="Main Body Content"/>
    <w:basedOn w:val="NormalWeb"/>
    <w:link w:val="MainBodyContentChar"/>
    <w:autoRedefine/>
    <w:qFormat/>
    <w:rsid w:val="001B3B9F"/>
    <w:pPr>
      <w:spacing w:after="0"/>
      <w:jc w:val="both"/>
    </w:pPr>
    <w:rPr>
      <w:rFonts w:ascii="Calibri" w:eastAsia="Times New Roman" w:hAnsi="Calibri"/>
      <w:sz w:val="20"/>
    </w:rPr>
  </w:style>
  <w:style w:type="character" w:customStyle="1" w:styleId="MainBodyContentChar">
    <w:name w:val="Main Body Content Char"/>
    <w:basedOn w:val="DefaultParagraphFont"/>
    <w:link w:val="MainBodyContent"/>
    <w:rsid w:val="001B3B9F"/>
    <w:rPr>
      <w:rFonts w:ascii="Calibri" w:eastAsia="Times New Roman" w:hAnsi="Calibri" w:cs="Times New Roman"/>
      <w:sz w:val="20"/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1B3B9F"/>
    <w:rPr>
      <w:rFonts w:ascii="Times New Roman" w:hAnsi="Times New Roman" w:cs="Times New Roman"/>
      <w:sz w:val="24"/>
      <w:szCs w:val="24"/>
    </w:rPr>
  </w:style>
  <w:style w:type="paragraph" w:customStyle="1" w:styleId="Subsectiontitle">
    <w:name w:val="Sub section title"/>
    <w:basedOn w:val="NormalWeb"/>
    <w:link w:val="SubsectiontitleChar"/>
    <w:qFormat/>
    <w:rsid w:val="001B3B9F"/>
    <w:pPr>
      <w:spacing w:before="240" w:after="240" w:line="240" w:lineRule="auto"/>
    </w:pPr>
    <w:rPr>
      <w:rFonts w:ascii="Century Gothic" w:eastAsia="Times New Roman" w:hAnsi="Century Gothic"/>
      <w:b/>
      <w:bCs/>
      <w:color w:val="0070C0"/>
      <w:spacing w:val="20"/>
      <w:szCs w:val="28"/>
      <w:shd w:val="clear" w:color="auto" w:fill="FFFFFF"/>
    </w:rPr>
  </w:style>
  <w:style w:type="character" w:customStyle="1" w:styleId="SubsectiontitleChar">
    <w:name w:val="Sub section title Char"/>
    <w:basedOn w:val="DefaultParagraphFont"/>
    <w:link w:val="Subsectiontitle"/>
    <w:rsid w:val="001B3B9F"/>
    <w:rPr>
      <w:rFonts w:ascii="Century Gothic" w:eastAsia="Times New Roman" w:hAnsi="Century Gothic" w:cs="Times New Roman"/>
      <w:b/>
      <w:bCs/>
      <w:color w:val="0070C0"/>
      <w:spacing w:val="20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6B04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4F8"/>
  </w:style>
  <w:style w:type="paragraph" w:styleId="Footer">
    <w:name w:val="footer"/>
    <w:basedOn w:val="Normal"/>
    <w:link w:val="FooterChar"/>
    <w:uiPriority w:val="99"/>
    <w:unhideWhenUsed/>
    <w:rsid w:val="006B04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4F8"/>
  </w:style>
  <w:style w:type="character" w:customStyle="1" w:styleId="NormalWebChar">
    <w:name w:val="Normal (Web) Char"/>
    <w:basedOn w:val="DefaultParagraphFont"/>
    <w:link w:val="NormalWeb"/>
    <w:uiPriority w:val="99"/>
    <w:rsid w:val="006B04F8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B04F8"/>
    <w:pPr>
      <w:widowControl w:val="0"/>
      <w:spacing w:before="66" w:after="0"/>
      <w:jc w:val="both"/>
    </w:pPr>
    <w:rPr>
      <w:rFonts w:eastAsia="Cambria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B04F8"/>
    <w:rPr>
      <w:rFonts w:eastAsia="Cambria"/>
      <w:szCs w:val="24"/>
    </w:rPr>
  </w:style>
  <w:style w:type="paragraph" w:customStyle="1" w:styleId="Guide2Heading">
    <w:name w:val="Guide 2 Heading"/>
    <w:basedOn w:val="Heading2"/>
    <w:link w:val="Guide2HeadingChar"/>
    <w:qFormat/>
    <w:rsid w:val="006B04F8"/>
    <w:pPr>
      <w:tabs>
        <w:tab w:val="left" w:pos="3060"/>
      </w:tabs>
    </w:pPr>
    <w:rPr>
      <w:rFonts w:ascii="Century Gothic" w:hAnsi="Century Gothic"/>
      <w:b/>
      <w:color w:val="000000" w:themeColor="text1"/>
      <w:spacing w:val="20"/>
      <w:sz w:val="28"/>
      <w:szCs w:val="32"/>
    </w:rPr>
  </w:style>
  <w:style w:type="character" w:customStyle="1" w:styleId="Guide2HeadingChar">
    <w:name w:val="Guide 2 Heading Char"/>
    <w:basedOn w:val="SubsectiontitleChar"/>
    <w:link w:val="Guide2Heading"/>
    <w:rsid w:val="006B04F8"/>
    <w:rPr>
      <w:rFonts w:ascii="Century Gothic" w:eastAsiaTheme="majorEastAsia" w:hAnsi="Century Gothic" w:cstheme="majorBidi"/>
      <w:b/>
      <w:bCs w:val="0"/>
      <w:color w:val="000000" w:themeColor="text1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B04F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1"/>
    <w:qFormat/>
    <w:rsid w:val="006374F5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683B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3B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3B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3B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3B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B7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324B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24B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161B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rsid w:val="009E3E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A07F8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@jcope.ny.gov" TargetMode="External"/><Relationship Id="rId13" Type="http://schemas.openxmlformats.org/officeDocument/2006/relationships/image" Target="media/image3.png"/><Relationship Id="rId18" Type="http://schemas.microsoft.com/office/2016/09/relationships/commentsIds" Target="commentsIds.xml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5" Type="http://schemas.openxmlformats.org/officeDocument/2006/relationships/image" Target="media/image12.png"/><Relationship Id="rId33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comments" Target="comments.xml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11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header" Target="header1.xml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Diaz, Marlena (JCOPE)</dc:creator>
  <cp:keywords/>
  <dc:description/>
  <cp:lastModifiedBy>Wiesnet, Christina (JCOPE)</cp:lastModifiedBy>
  <cp:revision>8</cp:revision>
  <dcterms:created xsi:type="dcterms:W3CDTF">2019-07-17T12:45:00Z</dcterms:created>
  <dcterms:modified xsi:type="dcterms:W3CDTF">2019-07-17T13:12:00Z</dcterms:modified>
</cp:coreProperties>
</file>